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6"/>
        <w:gridCol w:w="1417"/>
        <w:gridCol w:w="1843"/>
        <w:gridCol w:w="1701"/>
        <w:gridCol w:w="2693"/>
      </w:tblGrid>
      <w:tr w:rsidR="00AD1867" w:rsidRPr="00CA1FA4" w14:paraId="03650F5C" w14:textId="77777777" w:rsidTr="007516BD">
        <w:trPr>
          <w:trHeight w:val="2443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B57C67C" w14:textId="3FDC040A" w:rsidR="00F41A7A" w:rsidRPr="00996CBA" w:rsidRDefault="00C05C49" w:rsidP="002B4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noProof/>
                <w:sz w:val="28"/>
                <w:szCs w:val="24"/>
                <w:lang w:eastAsia="pl-PL"/>
              </w:rPr>
              <w:drawing>
                <wp:inline distT="0" distB="0" distL="0" distR="0" wp14:anchorId="1CF2E3C1" wp14:editId="2D181E4F">
                  <wp:extent cx="1603375" cy="48133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</w:tcPr>
          <w:p w14:paraId="4C9C4AA4" w14:textId="710913A6" w:rsidR="00EB5CC3" w:rsidRPr="00B33B15" w:rsidRDefault="00EB5CC3" w:rsidP="00EB5C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  <w:lang w:eastAsia="pl-PL"/>
              </w:rPr>
            </w:pPr>
            <w:r w:rsidRPr="00B33B15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  <w:lang w:eastAsia="pl-PL"/>
              </w:rPr>
              <w:t xml:space="preserve">RAPORT </w:t>
            </w:r>
            <w:r w:rsidR="00F03E15" w:rsidRPr="00B33B15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  <w:lang w:eastAsia="pl-PL"/>
              </w:rPr>
              <w:t>OKRESOWY</w:t>
            </w:r>
            <w:r w:rsidR="0065704E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  <w:lang w:eastAsia="pl-PL"/>
              </w:rPr>
              <w:t>/RAPORT Z FAZY BADAWCZEJ</w:t>
            </w:r>
            <w:r w:rsidR="00E679B3" w:rsidRPr="00B33B15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  <w:lang w:eastAsia="pl-PL"/>
              </w:rPr>
              <w:t>/</w:t>
            </w:r>
            <w:r w:rsidR="0065704E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  <w:lang w:eastAsia="pl-PL"/>
              </w:rPr>
              <w:t xml:space="preserve">RAPORT </w:t>
            </w:r>
            <w:r w:rsidR="00E679B3" w:rsidRPr="00B33B15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  <w:lang w:eastAsia="pl-PL"/>
              </w:rPr>
              <w:t>KOŃCOWY</w:t>
            </w:r>
            <w:r w:rsidR="0065704E" w:rsidRPr="00B33B15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  <w:lang w:eastAsia="pl-PL"/>
              </w:rPr>
              <w:t xml:space="preserve"> CZ. A</w:t>
            </w:r>
            <w:r w:rsidR="00D57059">
              <w:rPr>
                <w:rStyle w:val="Odwoanieprzypisudolnego"/>
                <w:rFonts w:ascii="Calibri" w:eastAsia="Times New Roman" w:hAnsi="Calibri" w:cs="Times New Roman"/>
                <w:b/>
                <w:color w:val="000000" w:themeColor="text1"/>
                <w:sz w:val="28"/>
                <w:szCs w:val="28"/>
                <w:lang w:eastAsia="pl-PL"/>
              </w:rPr>
              <w:footnoteReference w:id="1"/>
            </w:r>
          </w:p>
          <w:p w14:paraId="693F58B7" w14:textId="2C45137B" w:rsidR="00F41A7A" w:rsidRPr="00AB372F" w:rsidRDefault="00AB372F" w:rsidP="00AB37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 w:themeColor="text1"/>
                <w:sz w:val="28"/>
                <w:szCs w:val="28"/>
                <w:lang w:eastAsia="pl-PL"/>
              </w:rPr>
              <w:t>z realizacji projektu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3B48CF" w14:textId="3F7E2EF3" w:rsidR="00F41A7A" w:rsidRPr="00C23F38" w:rsidRDefault="00C05C49" w:rsidP="002116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noProof/>
                <w:color w:val="000000" w:themeColor="text1"/>
                <w:lang w:eastAsia="pl-PL"/>
              </w:rPr>
              <w:drawing>
                <wp:inline distT="0" distB="0" distL="0" distR="0" wp14:anchorId="2F4A1644" wp14:editId="66DBFE63">
                  <wp:extent cx="1420495" cy="65849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658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1A7A" w:rsidRPr="00CA1FA4" w14:paraId="07FAF54E" w14:textId="77777777" w:rsidTr="007516BD">
        <w:trPr>
          <w:trHeight w:val="37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570AEDF3" w14:textId="77777777" w:rsidR="00F41A7A" w:rsidRPr="008E75AD" w:rsidRDefault="00F41A7A" w:rsidP="002116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8E75AD">
              <w:rPr>
                <w:rFonts w:ascii="Calibri" w:eastAsia="Times New Roman" w:hAnsi="Calibri" w:cs="Times New Roman"/>
                <w:b/>
                <w:bCs/>
                <w:lang w:eastAsia="pl-PL"/>
              </w:rPr>
              <w:t>Nr raportu</w:t>
            </w:r>
          </w:p>
        </w:tc>
        <w:tc>
          <w:tcPr>
            <w:tcW w:w="765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9575F96" w14:textId="597E21F4" w:rsidR="00F41A7A" w:rsidRPr="00C23F38" w:rsidRDefault="00024079" w:rsidP="00004F38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pl-PL"/>
              </w:rPr>
            </w:pPr>
            <w:r w:rsidRPr="00C23F38">
              <w:rPr>
                <w:rFonts w:ascii="Calibri" w:eastAsia="Times New Roman" w:hAnsi="Calibri" w:cs="Times New Roman"/>
                <w:color w:val="000000" w:themeColor="text1"/>
                <w:lang w:eastAsia="pl-PL"/>
              </w:rPr>
              <w:t>NR</w:t>
            </w:r>
            <w:r w:rsidR="005D3FA4">
              <w:rPr>
                <w:rStyle w:val="Odwoanieprzypisudolnego"/>
                <w:rFonts w:ascii="Calibri" w:eastAsia="Times New Roman" w:hAnsi="Calibri" w:cs="Times New Roman"/>
                <w:color w:val="000000" w:themeColor="text1"/>
                <w:lang w:eastAsia="pl-PL"/>
              </w:rPr>
              <w:footnoteReference w:id="2"/>
            </w:r>
          </w:p>
        </w:tc>
      </w:tr>
      <w:tr w:rsidR="00AD1867" w:rsidRPr="00CA1FA4" w14:paraId="2DDC5D7B" w14:textId="77777777" w:rsidTr="007516BD">
        <w:trPr>
          <w:trHeight w:val="37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41A175D2" w14:textId="77777777" w:rsidR="00F41A7A" w:rsidRPr="008E75AD" w:rsidRDefault="00F41A7A" w:rsidP="002116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8E75AD">
              <w:rPr>
                <w:rFonts w:ascii="Calibri" w:eastAsia="Times New Roman" w:hAnsi="Calibri" w:cs="Times New Roman"/>
                <w:b/>
                <w:bCs/>
                <w:lang w:eastAsia="pl-PL"/>
              </w:rPr>
              <w:t>Okres sprawozdawczy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A31D3E0" w14:textId="7C28E1EE" w:rsidR="00F41A7A" w:rsidRPr="00C23F38" w:rsidRDefault="00114486" w:rsidP="00375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20"/>
                <w:lang w:eastAsia="pl-PL"/>
              </w:rPr>
              <w:t>od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9A295F" w14:textId="3AFA8FEC" w:rsidR="00F41A7A" w:rsidRPr="00C23F38" w:rsidRDefault="00236F50" w:rsidP="002116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pl-PL"/>
              </w:rPr>
            </w:pPr>
            <w:r w:rsidRPr="00C23F38">
              <w:rPr>
                <w:rFonts w:ascii="Calibri" w:eastAsia="Times New Roman" w:hAnsi="Calibri" w:cs="Times New Roman"/>
                <w:color w:val="000000" w:themeColor="text1"/>
                <w:lang w:eastAsia="pl-PL"/>
              </w:rPr>
              <w:t>RRRR.MM.DD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931D1B0" w14:textId="076C20DC" w:rsidR="00F41A7A" w:rsidRPr="00C23F38" w:rsidRDefault="00114486" w:rsidP="002116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20"/>
                <w:lang w:eastAsia="pl-PL"/>
              </w:rPr>
              <w:t>do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7464547" w14:textId="77777777" w:rsidR="00F41A7A" w:rsidRPr="00C23F38" w:rsidRDefault="00024079" w:rsidP="002116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  <w:lang w:eastAsia="pl-PL"/>
              </w:rPr>
            </w:pPr>
            <w:r w:rsidRPr="00C23F38">
              <w:rPr>
                <w:rFonts w:ascii="Calibri" w:eastAsia="Times New Roman" w:hAnsi="Calibri" w:cs="Times New Roman"/>
                <w:color w:val="000000" w:themeColor="text1"/>
                <w:lang w:eastAsia="pl-PL"/>
              </w:rPr>
              <w:t>RRRR.MM.DD</w:t>
            </w:r>
          </w:p>
        </w:tc>
      </w:tr>
    </w:tbl>
    <w:p w14:paraId="79FB035C" w14:textId="77777777" w:rsidR="001F7BF7" w:rsidRPr="00D848A4" w:rsidRDefault="001F7BF7" w:rsidP="007E5879">
      <w:pPr>
        <w:spacing w:after="120" w:line="240" w:lineRule="auto"/>
        <w:rPr>
          <w:sz w:val="20"/>
        </w:rPr>
      </w:pPr>
    </w:p>
    <w:tbl>
      <w:tblPr>
        <w:tblW w:w="10490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67"/>
        <w:gridCol w:w="1843"/>
        <w:gridCol w:w="2126"/>
        <w:gridCol w:w="2268"/>
      </w:tblGrid>
      <w:tr w:rsidR="00F41A7A" w:rsidRPr="00CA1FA4" w14:paraId="3EE30FD3" w14:textId="77777777" w:rsidTr="007516BD">
        <w:trPr>
          <w:trHeight w:val="424"/>
        </w:trPr>
        <w:tc>
          <w:tcPr>
            <w:tcW w:w="104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2DBCCBCC" w14:textId="74A782F5" w:rsidR="00F41A7A" w:rsidRPr="00F41A7A" w:rsidRDefault="00E82514" w:rsidP="00F41A7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A.</w:t>
            </w:r>
            <w:r w:rsidRPr="00F41A7A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INFORMACJE</w:t>
            </w:r>
            <w:r w:rsidR="00F41A7A" w:rsidRPr="00F41A7A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O PROJEKCIE</w:t>
            </w:r>
          </w:p>
        </w:tc>
      </w:tr>
      <w:tr w:rsidR="00C64E1D" w:rsidRPr="00CA1FA4" w14:paraId="6CC48FD6" w14:textId="77777777" w:rsidTr="007516BD">
        <w:trPr>
          <w:trHeight w:val="57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E2ECC4" w14:textId="77777777" w:rsidR="00C64E1D" w:rsidRPr="008E75AD" w:rsidRDefault="00C64E1D" w:rsidP="002116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8E75AD">
              <w:rPr>
                <w:rFonts w:ascii="Calibri" w:eastAsia="Times New Roman" w:hAnsi="Calibri" w:cs="Times New Roman"/>
                <w:b/>
                <w:bCs/>
                <w:lang w:eastAsia="pl-PL"/>
              </w:rPr>
              <w:t>Numer umowy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7A1F03F" w14:textId="77777777" w:rsidR="00C64E1D" w:rsidRPr="00CA1FA4" w:rsidRDefault="00C64E1D" w:rsidP="002116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FA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A8A80F2" w14:textId="4B802802" w:rsidR="00C64E1D" w:rsidRPr="0057725B" w:rsidRDefault="00C64E1D" w:rsidP="002116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57725B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Akronim projektu</w:t>
            </w:r>
            <w:r w:rsidR="007065FD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/</w:t>
            </w:r>
            <w:r w:rsidR="007516BD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</w:t>
            </w:r>
            <w:r w:rsidR="007065FD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jeśli dotyczy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E819883" w14:textId="77777777" w:rsidR="00C64E1D" w:rsidRPr="00CA1FA4" w:rsidRDefault="00C64E1D" w:rsidP="002116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E75AD" w:rsidRPr="00CA1FA4" w14:paraId="24183BFE" w14:textId="77777777" w:rsidTr="007516BD">
        <w:trPr>
          <w:trHeight w:val="421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CEF210" w14:textId="77777777" w:rsidR="008E75AD" w:rsidRPr="008E75AD" w:rsidRDefault="008E75AD" w:rsidP="002116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8E75AD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Okres realizacji projektu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D292A40" w14:textId="77777777" w:rsidR="008E75AD" w:rsidRPr="00CA1FA4" w:rsidRDefault="008E75AD" w:rsidP="002116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F46BC4F" w14:textId="43FA34ED" w:rsidR="008E75AD" w:rsidRPr="00CA1FA4" w:rsidRDefault="000560A2" w:rsidP="002116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DD.MM.RRRR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7B2DB1F" w14:textId="77777777" w:rsidR="008E75AD" w:rsidRPr="00CA1FA4" w:rsidRDefault="008E75AD" w:rsidP="002116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38D057D" w14:textId="6A1BE24C" w:rsidR="008E75AD" w:rsidRPr="00024079" w:rsidRDefault="000560A2" w:rsidP="002116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DD.MM.RRRR</w:t>
            </w:r>
          </w:p>
        </w:tc>
      </w:tr>
      <w:tr w:rsidR="008E75AD" w:rsidRPr="00CA1FA4" w14:paraId="1D28887E" w14:textId="77777777" w:rsidTr="007516BD">
        <w:trPr>
          <w:trHeight w:val="54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C23FDC" w14:textId="77777777" w:rsidR="008E75AD" w:rsidRPr="008E75AD" w:rsidRDefault="008E75AD" w:rsidP="002116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8E75AD">
              <w:rPr>
                <w:rFonts w:ascii="Calibri" w:eastAsia="Times New Roman" w:hAnsi="Calibri" w:cs="Times New Roman"/>
                <w:b/>
                <w:bCs/>
                <w:lang w:eastAsia="pl-PL"/>
              </w:rPr>
              <w:t>Tytuł projektu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18CACA" w14:textId="77777777" w:rsidR="008E75AD" w:rsidRPr="00CA1FA4" w:rsidRDefault="008E75AD" w:rsidP="002116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FA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41A7A" w:rsidRPr="00CA1FA4" w14:paraId="7AD1AD61" w14:textId="77777777" w:rsidTr="007516BD">
        <w:trPr>
          <w:trHeight w:val="54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7090CD6" w14:textId="77777777" w:rsidR="00F41A7A" w:rsidRPr="008E75AD" w:rsidRDefault="00F41A7A" w:rsidP="002116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 kluczowe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3E3705" w14:textId="77777777" w:rsidR="00F41A7A" w:rsidRPr="00CA1FA4" w:rsidRDefault="00F41A7A" w:rsidP="00F41A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269"/>
        <w:gridCol w:w="1530"/>
        <w:gridCol w:w="2977"/>
        <w:gridCol w:w="1843"/>
        <w:gridCol w:w="1871"/>
      </w:tblGrid>
      <w:tr w:rsidR="008427F3" w14:paraId="0D890F8F" w14:textId="77777777" w:rsidTr="007516BD">
        <w:trPr>
          <w:trHeight w:val="392"/>
        </w:trPr>
        <w:tc>
          <w:tcPr>
            <w:tcW w:w="10490" w:type="dxa"/>
            <w:gridSpan w:val="5"/>
            <w:shd w:val="clear" w:color="auto" w:fill="D9D9D9" w:themeFill="background1" w:themeFillShade="D9"/>
            <w:vAlign w:val="center"/>
          </w:tcPr>
          <w:p w14:paraId="5741ACA5" w14:textId="77777777" w:rsidR="008427F3" w:rsidRDefault="00F41A7A" w:rsidP="0021169E"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</w:t>
            </w:r>
            <w:r w:rsidR="008427F3" w:rsidRPr="00CA1F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. </w:t>
            </w:r>
            <w:r w:rsidR="008427F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8427F3" w:rsidRPr="00CA1F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NFORMACJE O WYKONAWCY</w:t>
            </w:r>
          </w:p>
        </w:tc>
      </w:tr>
      <w:tr w:rsidR="008E75AD" w14:paraId="7CB1D24F" w14:textId="77777777" w:rsidTr="007516BD">
        <w:tc>
          <w:tcPr>
            <w:tcW w:w="2269" w:type="dxa"/>
            <w:shd w:val="clear" w:color="auto" w:fill="D9D9D9" w:themeFill="background1" w:themeFillShade="D9"/>
            <w:vAlign w:val="center"/>
          </w:tcPr>
          <w:p w14:paraId="5E269DB7" w14:textId="77777777" w:rsidR="008E75AD" w:rsidRPr="002E05B6" w:rsidRDefault="00F41A7A" w:rsidP="0057725B">
            <w:pPr>
              <w:jc w:val="center"/>
              <w:rPr>
                <w:b/>
              </w:rPr>
            </w:pPr>
            <w:r w:rsidRPr="002E05B6">
              <w:rPr>
                <w:b/>
              </w:rPr>
              <w:t>Status w projekcie</w:t>
            </w:r>
          </w:p>
        </w:tc>
        <w:tc>
          <w:tcPr>
            <w:tcW w:w="4507" w:type="dxa"/>
            <w:gridSpan w:val="2"/>
            <w:shd w:val="clear" w:color="auto" w:fill="D9D9D9" w:themeFill="background1" w:themeFillShade="D9"/>
            <w:vAlign w:val="center"/>
          </w:tcPr>
          <w:p w14:paraId="0A7D5B3D" w14:textId="77777777" w:rsidR="008E75AD" w:rsidRPr="00E86806" w:rsidRDefault="00F41A7A" w:rsidP="0057725B">
            <w:pPr>
              <w:jc w:val="center"/>
              <w:rPr>
                <w:b/>
              </w:rPr>
            </w:pPr>
            <w:r w:rsidRPr="00E86806">
              <w:rPr>
                <w:b/>
              </w:rPr>
              <w:t>Nazwa podmiotu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BB122DF" w14:textId="0449697C" w:rsidR="00E104C8" w:rsidRPr="0057725B" w:rsidRDefault="00F41A7A" w:rsidP="0057725B">
            <w:pPr>
              <w:jc w:val="center"/>
              <w:rPr>
                <w:b/>
              </w:rPr>
            </w:pPr>
            <w:r w:rsidRPr="00E86806">
              <w:rPr>
                <w:b/>
              </w:rPr>
              <w:t>Nazwa skrócona</w:t>
            </w:r>
            <w:r w:rsidR="0057725B">
              <w:rPr>
                <w:rStyle w:val="Odwoanieprzypisudolnego"/>
                <w:b/>
              </w:rPr>
              <w:footnoteReference w:id="3"/>
            </w:r>
          </w:p>
        </w:tc>
        <w:tc>
          <w:tcPr>
            <w:tcW w:w="1871" w:type="dxa"/>
            <w:shd w:val="clear" w:color="auto" w:fill="D9D9D9" w:themeFill="background1" w:themeFillShade="D9"/>
            <w:vAlign w:val="center"/>
          </w:tcPr>
          <w:p w14:paraId="3593A871" w14:textId="404E9C6D" w:rsidR="008E75AD" w:rsidRPr="00E86806" w:rsidRDefault="00F41A7A" w:rsidP="0057725B">
            <w:pPr>
              <w:jc w:val="center"/>
              <w:rPr>
                <w:b/>
                <w:vertAlign w:val="superscript"/>
              </w:rPr>
            </w:pPr>
            <w:r w:rsidRPr="00E86806">
              <w:rPr>
                <w:b/>
              </w:rPr>
              <w:t>Rodzaj podmiotu</w:t>
            </w:r>
            <w:r w:rsidR="00490473">
              <w:rPr>
                <w:rStyle w:val="Odwoanieprzypisudolnego"/>
                <w:b/>
              </w:rPr>
              <w:footnoteReference w:id="4"/>
            </w:r>
          </w:p>
        </w:tc>
      </w:tr>
      <w:tr w:rsidR="002E05B6" w14:paraId="35FB411D" w14:textId="77777777" w:rsidTr="007516BD">
        <w:trPr>
          <w:trHeight w:val="555"/>
        </w:trPr>
        <w:tc>
          <w:tcPr>
            <w:tcW w:w="2269" w:type="dxa"/>
            <w:shd w:val="clear" w:color="auto" w:fill="D9D9D9" w:themeFill="background1" w:themeFillShade="D9"/>
            <w:vAlign w:val="center"/>
          </w:tcPr>
          <w:p w14:paraId="4CDE2A0B" w14:textId="77777777" w:rsidR="008E75AD" w:rsidRPr="002E05B6" w:rsidRDefault="008E75AD" w:rsidP="008E75AD">
            <w:pPr>
              <w:jc w:val="center"/>
              <w:rPr>
                <w:b/>
              </w:rPr>
            </w:pPr>
            <w:r w:rsidRPr="002E05B6">
              <w:rPr>
                <w:b/>
              </w:rPr>
              <w:t>Wykonawca /</w:t>
            </w:r>
          </w:p>
          <w:p w14:paraId="01FFBFE4" w14:textId="77777777" w:rsidR="008427F3" w:rsidRPr="002E05B6" w:rsidRDefault="008E75AD" w:rsidP="008E75AD">
            <w:pPr>
              <w:jc w:val="center"/>
              <w:rPr>
                <w:b/>
              </w:rPr>
            </w:pPr>
            <w:r w:rsidRPr="002E05B6">
              <w:rPr>
                <w:b/>
              </w:rPr>
              <w:t>Lider konsorcjum</w:t>
            </w:r>
          </w:p>
        </w:tc>
        <w:tc>
          <w:tcPr>
            <w:tcW w:w="4507" w:type="dxa"/>
            <w:gridSpan w:val="2"/>
            <w:vAlign w:val="center"/>
          </w:tcPr>
          <w:p w14:paraId="4B7143C7" w14:textId="77777777" w:rsidR="008427F3" w:rsidRDefault="008427F3" w:rsidP="0021169E"/>
        </w:tc>
        <w:tc>
          <w:tcPr>
            <w:tcW w:w="1843" w:type="dxa"/>
            <w:vAlign w:val="center"/>
          </w:tcPr>
          <w:p w14:paraId="5341FABE" w14:textId="77777777" w:rsidR="008427F3" w:rsidRDefault="008427F3" w:rsidP="0021169E"/>
        </w:tc>
        <w:tc>
          <w:tcPr>
            <w:tcW w:w="1871" w:type="dxa"/>
            <w:vAlign w:val="center"/>
          </w:tcPr>
          <w:p w14:paraId="253D2683" w14:textId="77777777" w:rsidR="008427F3" w:rsidRDefault="008427F3" w:rsidP="008E75AD">
            <w:pPr>
              <w:jc w:val="center"/>
            </w:pPr>
          </w:p>
        </w:tc>
      </w:tr>
      <w:tr w:rsidR="002E05B6" w14:paraId="56CB2D99" w14:textId="77777777" w:rsidTr="007516BD">
        <w:trPr>
          <w:trHeight w:val="555"/>
        </w:trPr>
        <w:tc>
          <w:tcPr>
            <w:tcW w:w="2269" w:type="dxa"/>
            <w:shd w:val="clear" w:color="auto" w:fill="D9D9D9" w:themeFill="background1" w:themeFillShade="D9"/>
            <w:vAlign w:val="center"/>
          </w:tcPr>
          <w:p w14:paraId="02FDC0FE" w14:textId="1CD61B20" w:rsidR="008427F3" w:rsidRPr="002E05B6" w:rsidRDefault="00E82514" w:rsidP="0021169E">
            <w:pPr>
              <w:rPr>
                <w:b/>
              </w:rPr>
            </w:pPr>
            <w:r w:rsidRPr="002E05B6">
              <w:rPr>
                <w:b/>
              </w:rPr>
              <w:t>Współwykonawca 2</w:t>
            </w:r>
          </w:p>
        </w:tc>
        <w:tc>
          <w:tcPr>
            <w:tcW w:w="4507" w:type="dxa"/>
            <w:gridSpan w:val="2"/>
            <w:vAlign w:val="center"/>
          </w:tcPr>
          <w:p w14:paraId="5BE18060" w14:textId="77777777" w:rsidR="008427F3" w:rsidRDefault="008427F3" w:rsidP="0021169E"/>
        </w:tc>
        <w:tc>
          <w:tcPr>
            <w:tcW w:w="1843" w:type="dxa"/>
            <w:vAlign w:val="center"/>
          </w:tcPr>
          <w:p w14:paraId="7506D43E" w14:textId="77777777" w:rsidR="008427F3" w:rsidRDefault="008427F3" w:rsidP="0021169E"/>
        </w:tc>
        <w:tc>
          <w:tcPr>
            <w:tcW w:w="1871" w:type="dxa"/>
            <w:vAlign w:val="center"/>
          </w:tcPr>
          <w:p w14:paraId="2209388D" w14:textId="77777777" w:rsidR="008427F3" w:rsidRDefault="008427F3" w:rsidP="0021169E"/>
        </w:tc>
      </w:tr>
      <w:tr w:rsidR="002E05B6" w14:paraId="25BCED99" w14:textId="77777777" w:rsidTr="007516BD">
        <w:trPr>
          <w:trHeight w:val="555"/>
        </w:trPr>
        <w:tc>
          <w:tcPr>
            <w:tcW w:w="2269" w:type="dxa"/>
            <w:shd w:val="clear" w:color="auto" w:fill="D9D9D9" w:themeFill="background1" w:themeFillShade="D9"/>
            <w:vAlign w:val="center"/>
          </w:tcPr>
          <w:p w14:paraId="4BA11F26" w14:textId="66A8D216" w:rsidR="008427F3" w:rsidRPr="002E05B6" w:rsidRDefault="00E82514" w:rsidP="0021169E">
            <w:pPr>
              <w:rPr>
                <w:b/>
              </w:rPr>
            </w:pPr>
            <w:r w:rsidRPr="002E05B6">
              <w:rPr>
                <w:b/>
              </w:rPr>
              <w:t>Współwykonawca 3</w:t>
            </w:r>
          </w:p>
        </w:tc>
        <w:tc>
          <w:tcPr>
            <w:tcW w:w="4507" w:type="dxa"/>
            <w:gridSpan w:val="2"/>
            <w:vAlign w:val="center"/>
          </w:tcPr>
          <w:p w14:paraId="7F34C31A" w14:textId="77777777" w:rsidR="008427F3" w:rsidRDefault="008427F3" w:rsidP="0021169E"/>
        </w:tc>
        <w:tc>
          <w:tcPr>
            <w:tcW w:w="1843" w:type="dxa"/>
            <w:vAlign w:val="center"/>
          </w:tcPr>
          <w:p w14:paraId="262DB588" w14:textId="77777777" w:rsidR="008427F3" w:rsidRDefault="008427F3" w:rsidP="0021169E"/>
        </w:tc>
        <w:tc>
          <w:tcPr>
            <w:tcW w:w="1871" w:type="dxa"/>
            <w:vAlign w:val="center"/>
          </w:tcPr>
          <w:p w14:paraId="4299EA43" w14:textId="77777777" w:rsidR="008427F3" w:rsidRDefault="008427F3" w:rsidP="0021169E"/>
        </w:tc>
      </w:tr>
      <w:tr w:rsidR="002E05B6" w14:paraId="2716B554" w14:textId="77777777" w:rsidTr="007516BD">
        <w:trPr>
          <w:trHeight w:val="555"/>
        </w:trPr>
        <w:tc>
          <w:tcPr>
            <w:tcW w:w="2269" w:type="dxa"/>
            <w:shd w:val="clear" w:color="auto" w:fill="D9D9D9" w:themeFill="background1" w:themeFillShade="D9"/>
            <w:vAlign w:val="center"/>
          </w:tcPr>
          <w:p w14:paraId="5BF3D794" w14:textId="272018AC" w:rsidR="008427F3" w:rsidRPr="002E05B6" w:rsidRDefault="008E75AD" w:rsidP="00E104C8">
            <w:pPr>
              <w:rPr>
                <w:b/>
              </w:rPr>
            </w:pPr>
            <w:r w:rsidRPr="002E05B6">
              <w:rPr>
                <w:b/>
              </w:rPr>
              <w:t xml:space="preserve">Współwykonawca </w:t>
            </w:r>
            <w:r w:rsidR="00E82514">
              <w:rPr>
                <w:b/>
              </w:rPr>
              <w:t>...</w:t>
            </w:r>
          </w:p>
        </w:tc>
        <w:tc>
          <w:tcPr>
            <w:tcW w:w="4507" w:type="dxa"/>
            <w:gridSpan w:val="2"/>
            <w:vAlign w:val="center"/>
          </w:tcPr>
          <w:p w14:paraId="34A2302B" w14:textId="77777777" w:rsidR="008427F3" w:rsidRDefault="008427F3" w:rsidP="0021169E"/>
        </w:tc>
        <w:tc>
          <w:tcPr>
            <w:tcW w:w="1843" w:type="dxa"/>
            <w:vAlign w:val="center"/>
          </w:tcPr>
          <w:p w14:paraId="4D1EAE92" w14:textId="033A1F04" w:rsidR="008427F3" w:rsidRDefault="000867B8" w:rsidP="0021169E">
            <w:r>
              <w:t xml:space="preserve"> </w:t>
            </w:r>
          </w:p>
        </w:tc>
        <w:tc>
          <w:tcPr>
            <w:tcW w:w="1871" w:type="dxa"/>
            <w:vAlign w:val="center"/>
          </w:tcPr>
          <w:p w14:paraId="2D1C05C9" w14:textId="77777777" w:rsidR="008427F3" w:rsidRDefault="008427F3" w:rsidP="0021169E"/>
        </w:tc>
      </w:tr>
      <w:tr w:rsidR="00040F98" w14:paraId="6B718E5C" w14:textId="77777777" w:rsidTr="007516BD">
        <w:trPr>
          <w:trHeight w:val="555"/>
        </w:trPr>
        <w:tc>
          <w:tcPr>
            <w:tcW w:w="2269" w:type="dxa"/>
            <w:shd w:val="clear" w:color="auto" w:fill="D9D9D9" w:themeFill="background1" w:themeFillShade="D9"/>
            <w:vAlign w:val="center"/>
          </w:tcPr>
          <w:p w14:paraId="0EE070F6" w14:textId="030919A4" w:rsidR="00040F98" w:rsidRPr="002E05B6" w:rsidRDefault="00040F98" w:rsidP="00E104C8">
            <w:pPr>
              <w:rPr>
                <w:b/>
              </w:rPr>
            </w:pPr>
            <w:r w:rsidRPr="00526D1F">
              <w:rPr>
                <w:rFonts w:cs="Times New Roman"/>
                <w:b/>
                <w:sz w:val="18"/>
                <w:szCs w:val="18"/>
              </w:rPr>
              <w:t xml:space="preserve">Nazwa </w:t>
            </w:r>
            <w:r w:rsidR="00E82514" w:rsidRPr="00526D1F">
              <w:rPr>
                <w:rFonts w:cs="Times New Roman"/>
                <w:b/>
                <w:sz w:val="18"/>
                <w:szCs w:val="18"/>
              </w:rPr>
              <w:t>podwykonawcy (</w:t>
            </w:r>
            <w:r w:rsidRPr="00526D1F">
              <w:rPr>
                <w:rFonts w:cs="Times New Roman"/>
                <w:b/>
                <w:sz w:val="18"/>
                <w:szCs w:val="18"/>
              </w:rPr>
              <w:t>w przypadku zlecenia usług w ramach projektu)</w:t>
            </w:r>
          </w:p>
        </w:tc>
        <w:tc>
          <w:tcPr>
            <w:tcW w:w="4507" w:type="dxa"/>
            <w:gridSpan w:val="2"/>
            <w:vAlign w:val="center"/>
          </w:tcPr>
          <w:p w14:paraId="535A347B" w14:textId="77777777" w:rsidR="00040F98" w:rsidRDefault="00040F98" w:rsidP="0021169E"/>
        </w:tc>
        <w:tc>
          <w:tcPr>
            <w:tcW w:w="1843" w:type="dxa"/>
            <w:vAlign w:val="center"/>
          </w:tcPr>
          <w:p w14:paraId="469C257B" w14:textId="77777777" w:rsidR="00040F98" w:rsidRDefault="00040F98" w:rsidP="0021169E"/>
        </w:tc>
        <w:tc>
          <w:tcPr>
            <w:tcW w:w="1871" w:type="dxa"/>
            <w:vAlign w:val="center"/>
          </w:tcPr>
          <w:p w14:paraId="6F56AE81" w14:textId="77777777" w:rsidR="00040F98" w:rsidRDefault="00040F98" w:rsidP="0021169E"/>
        </w:tc>
      </w:tr>
      <w:tr w:rsidR="00E86806" w14:paraId="7BBF6353" w14:textId="77777777" w:rsidTr="007516BD">
        <w:trPr>
          <w:trHeight w:val="392"/>
        </w:trPr>
        <w:tc>
          <w:tcPr>
            <w:tcW w:w="10490" w:type="dxa"/>
            <w:gridSpan w:val="5"/>
            <w:shd w:val="clear" w:color="auto" w:fill="D9D9D9" w:themeFill="background1" w:themeFillShade="D9"/>
            <w:vAlign w:val="center"/>
          </w:tcPr>
          <w:p w14:paraId="6A528B85" w14:textId="77777777" w:rsidR="00E86806" w:rsidRDefault="00AD1867" w:rsidP="00E86806"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</w:t>
            </w:r>
            <w:r w:rsidR="00E86806" w:rsidRPr="00CA1F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.</w:t>
            </w:r>
            <w:r w:rsidR="00E8680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KIEROWNIK PROJEKTU</w:t>
            </w:r>
            <w:r w:rsidR="00E86806" w:rsidRPr="00CA1F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E86806" w14:paraId="0E946B71" w14:textId="77777777" w:rsidTr="007516BD">
        <w:trPr>
          <w:trHeight w:val="481"/>
        </w:trPr>
        <w:tc>
          <w:tcPr>
            <w:tcW w:w="3799" w:type="dxa"/>
            <w:gridSpan w:val="2"/>
            <w:shd w:val="clear" w:color="auto" w:fill="D9D9D9" w:themeFill="background1" w:themeFillShade="D9"/>
            <w:vAlign w:val="center"/>
          </w:tcPr>
          <w:p w14:paraId="78526A93" w14:textId="129449D1" w:rsidR="00E86806" w:rsidRPr="002E05B6" w:rsidRDefault="0073502F" w:rsidP="00E86806">
            <w:pPr>
              <w:rPr>
                <w:b/>
              </w:rPr>
            </w:pPr>
            <w:r>
              <w:rPr>
                <w:b/>
              </w:rPr>
              <w:t>Imię:</w:t>
            </w:r>
          </w:p>
        </w:tc>
        <w:tc>
          <w:tcPr>
            <w:tcW w:w="6691" w:type="dxa"/>
            <w:gridSpan w:val="3"/>
            <w:vAlign w:val="center"/>
          </w:tcPr>
          <w:p w14:paraId="0CCF7A53" w14:textId="77777777" w:rsidR="00E86806" w:rsidRDefault="00E86806" w:rsidP="0021169E">
            <w:pPr>
              <w:jc w:val="center"/>
            </w:pPr>
          </w:p>
        </w:tc>
      </w:tr>
      <w:tr w:rsidR="0073502F" w14:paraId="1E35D921" w14:textId="77777777" w:rsidTr="007516BD">
        <w:trPr>
          <w:trHeight w:val="481"/>
        </w:trPr>
        <w:tc>
          <w:tcPr>
            <w:tcW w:w="3799" w:type="dxa"/>
            <w:gridSpan w:val="2"/>
            <w:shd w:val="clear" w:color="auto" w:fill="D9D9D9" w:themeFill="background1" w:themeFillShade="D9"/>
            <w:vAlign w:val="center"/>
          </w:tcPr>
          <w:p w14:paraId="2D6326A0" w14:textId="5071EBE7" w:rsidR="0073502F" w:rsidRDefault="0073502F" w:rsidP="00E86806">
            <w:pPr>
              <w:rPr>
                <w:b/>
              </w:rPr>
            </w:pPr>
            <w:r>
              <w:rPr>
                <w:b/>
              </w:rPr>
              <w:t>Nazwisko:</w:t>
            </w:r>
          </w:p>
        </w:tc>
        <w:tc>
          <w:tcPr>
            <w:tcW w:w="6691" w:type="dxa"/>
            <w:gridSpan w:val="3"/>
            <w:vAlign w:val="center"/>
          </w:tcPr>
          <w:p w14:paraId="4FCD9E11" w14:textId="77777777" w:rsidR="0073502F" w:rsidRDefault="0073502F" w:rsidP="0021169E">
            <w:pPr>
              <w:jc w:val="center"/>
            </w:pPr>
          </w:p>
        </w:tc>
      </w:tr>
      <w:tr w:rsidR="0073502F" w14:paraId="63B0D468" w14:textId="77777777" w:rsidTr="007516BD">
        <w:trPr>
          <w:trHeight w:val="481"/>
        </w:trPr>
        <w:tc>
          <w:tcPr>
            <w:tcW w:w="3799" w:type="dxa"/>
            <w:gridSpan w:val="2"/>
            <w:shd w:val="clear" w:color="auto" w:fill="D9D9D9" w:themeFill="background1" w:themeFillShade="D9"/>
            <w:vAlign w:val="center"/>
          </w:tcPr>
          <w:p w14:paraId="78890386" w14:textId="3A94EF40" w:rsidR="0073502F" w:rsidRDefault="0073502F" w:rsidP="00E86806">
            <w:pPr>
              <w:rPr>
                <w:b/>
              </w:rPr>
            </w:pPr>
            <w:r>
              <w:rPr>
                <w:b/>
              </w:rPr>
              <w:t>Stopień/tytuł naukowy:</w:t>
            </w:r>
          </w:p>
        </w:tc>
        <w:tc>
          <w:tcPr>
            <w:tcW w:w="6691" w:type="dxa"/>
            <w:gridSpan w:val="3"/>
            <w:vAlign w:val="center"/>
          </w:tcPr>
          <w:p w14:paraId="3B591614" w14:textId="77777777" w:rsidR="0073502F" w:rsidRDefault="0073502F" w:rsidP="0021169E">
            <w:pPr>
              <w:jc w:val="center"/>
            </w:pPr>
          </w:p>
        </w:tc>
      </w:tr>
      <w:tr w:rsidR="00E86806" w14:paraId="5A21B43E" w14:textId="77777777" w:rsidTr="007516BD">
        <w:trPr>
          <w:trHeight w:val="481"/>
        </w:trPr>
        <w:tc>
          <w:tcPr>
            <w:tcW w:w="3799" w:type="dxa"/>
            <w:gridSpan w:val="2"/>
            <w:shd w:val="clear" w:color="auto" w:fill="D9D9D9" w:themeFill="background1" w:themeFillShade="D9"/>
            <w:vAlign w:val="center"/>
          </w:tcPr>
          <w:p w14:paraId="6EEA84BF" w14:textId="1A5D9C59" w:rsidR="00E86806" w:rsidRPr="002E05B6" w:rsidRDefault="00E86806" w:rsidP="0021169E">
            <w:pPr>
              <w:rPr>
                <w:b/>
              </w:rPr>
            </w:pPr>
            <w:r>
              <w:rPr>
                <w:b/>
              </w:rPr>
              <w:t>Miejsce zatrudnienia</w:t>
            </w:r>
            <w:r w:rsidR="001E4414">
              <w:rPr>
                <w:b/>
              </w:rPr>
              <w:t>:</w:t>
            </w:r>
          </w:p>
        </w:tc>
        <w:tc>
          <w:tcPr>
            <w:tcW w:w="6691" w:type="dxa"/>
            <w:gridSpan w:val="3"/>
            <w:vAlign w:val="center"/>
          </w:tcPr>
          <w:p w14:paraId="35F38428" w14:textId="77777777" w:rsidR="00E86806" w:rsidRDefault="00E86806" w:rsidP="0021169E"/>
        </w:tc>
      </w:tr>
      <w:tr w:rsidR="00E86806" w14:paraId="40D0902A" w14:textId="77777777" w:rsidTr="007516BD">
        <w:trPr>
          <w:trHeight w:val="481"/>
        </w:trPr>
        <w:tc>
          <w:tcPr>
            <w:tcW w:w="3799" w:type="dxa"/>
            <w:gridSpan w:val="2"/>
            <w:shd w:val="clear" w:color="auto" w:fill="D9D9D9" w:themeFill="background1" w:themeFillShade="D9"/>
            <w:vAlign w:val="center"/>
          </w:tcPr>
          <w:p w14:paraId="5A0C93D3" w14:textId="32B14D2A" w:rsidR="00E86806" w:rsidRDefault="001E4414" w:rsidP="0021169E">
            <w:pPr>
              <w:rPr>
                <w:b/>
              </w:rPr>
            </w:pPr>
            <w:r>
              <w:rPr>
                <w:b/>
              </w:rPr>
              <w:t>Nr telefonu:</w:t>
            </w:r>
          </w:p>
        </w:tc>
        <w:tc>
          <w:tcPr>
            <w:tcW w:w="6691" w:type="dxa"/>
            <w:gridSpan w:val="3"/>
            <w:vAlign w:val="center"/>
          </w:tcPr>
          <w:p w14:paraId="2F8FF5AC" w14:textId="77777777" w:rsidR="00E86806" w:rsidRDefault="00E86806" w:rsidP="0021169E"/>
        </w:tc>
      </w:tr>
      <w:tr w:rsidR="001E4414" w14:paraId="067903F5" w14:textId="77777777" w:rsidTr="007516BD">
        <w:trPr>
          <w:trHeight w:val="481"/>
        </w:trPr>
        <w:tc>
          <w:tcPr>
            <w:tcW w:w="3799" w:type="dxa"/>
            <w:gridSpan w:val="2"/>
            <w:shd w:val="clear" w:color="auto" w:fill="D9D9D9" w:themeFill="background1" w:themeFillShade="D9"/>
            <w:vAlign w:val="center"/>
          </w:tcPr>
          <w:p w14:paraId="4DD10CEC" w14:textId="4B07A822" w:rsidR="001E4414" w:rsidRDefault="001E4414" w:rsidP="0021169E">
            <w:pPr>
              <w:rPr>
                <w:b/>
              </w:rPr>
            </w:pPr>
            <w:r>
              <w:rPr>
                <w:b/>
              </w:rPr>
              <w:lastRenderedPageBreak/>
              <w:t>E-mail:</w:t>
            </w:r>
          </w:p>
        </w:tc>
        <w:tc>
          <w:tcPr>
            <w:tcW w:w="6691" w:type="dxa"/>
            <w:gridSpan w:val="3"/>
            <w:vAlign w:val="center"/>
          </w:tcPr>
          <w:p w14:paraId="67E99153" w14:textId="77777777" w:rsidR="001E4414" w:rsidRDefault="001E4414" w:rsidP="0021169E"/>
        </w:tc>
      </w:tr>
      <w:tr w:rsidR="007B330A" w14:paraId="2156E84E" w14:textId="77777777" w:rsidTr="007516BD">
        <w:trPr>
          <w:trHeight w:val="481"/>
        </w:trPr>
        <w:tc>
          <w:tcPr>
            <w:tcW w:w="3799" w:type="dxa"/>
            <w:gridSpan w:val="2"/>
            <w:shd w:val="clear" w:color="auto" w:fill="D9D9D9" w:themeFill="background1" w:themeFillShade="D9"/>
            <w:vAlign w:val="center"/>
          </w:tcPr>
          <w:p w14:paraId="283D39B1" w14:textId="7FFCEF69" w:rsidR="007B330A" w:rsidRDefault="007B330A" w:rsidP="0021169E">
            <w:pPr>
              <w:rPr>
                <w:b/>
              </w:rPr>
            </w:pPr>
            <w:r>
              <w:rPr>
                <w:b/>
              </w:rPr>
              <w:t>ORCID</w:t>
            </w:r>
            <w:r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6691" w:type="dxa"/>
            <w:gridSpan w:val="3"/>
            <w:vAlign w:val="center"/>
          </w:tcPr>
          <w:p w14:paraId="4FDB0B8C" w14:textId="77777777" w:rsidR="007B330A" w:rsidRDefault="007B330A" w:rsidP="0021169E"/>
        </w:tc>
      </w:tr>
    </w:tbl>
    <w:tbl>
      <w:tblPr>
        <w:tblW w:w="579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1276"/>
        <w:gridCol w:w="283"/>
        <w:gridCol w:w="1417"/>
        <w:gridCol w:w="140"/>
        <w:gridCol w:w="1557"/>
        <w:gridCol w:w="147"/>
        <w:gridCol w:w="1702"/>
        <w:gridCol w:w="143"/>
        <w:gridCol w:w="2549"/>
      </w:tblGrid>
      <w:tr w:rsidR="008061EB" w:rsidRPr="001C7282" w14:paraId="5CBF283E" w14:textId="77777777" w:rsidTr="007516BD">
        <w:trPr>
          <w:trHeight w:val="424"/>
          <w:jc w:val="center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325AB42E" w14:textId="6780D8C1" w:rsidR="008061EB" w:rsidRPr="001C7282" w:rsidRDefault="008061EB" w:rsidP="00AB372F">
            <w:pPr>
              <w:spacing w:after="0" w:line="240" w:lineRule="auto"/>
              <w:ind w:left="625" w:right="-466" w:hanging="625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D</w:t>
            </w:r>
            <w:r w:rsidRPr="001C7282">
              <w:rPr>
                <w:rFonts w:eastAsia="Times New Roman" w:cs="Times New Roman"/>
                <w:b/>
                <w:bCs/>
                <w:lang w:eastAsia="pl-PL"/>
              </w:rPr>
              <w:t>. INFORMACJE O WYNIKACH PROJEKTU</w:t>
            </w:r>
          </w:p>
        </w:tc>
      </w:tr>
      <w:tr w:rsidR="008061EB" w:rsidRPr="001C7282" w14:paraId="09C5DFC5" w14:textId="77777777" w:rsidTr="007516BD">
        <w:trPr>
          <w:trHeight w:val="424"/>
          <w:jc w:val="center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5C3CE4BA" w14:textId="643F1DB1" w:rsidR="00952CAD" w:rsidRDefault="008061EB" w:rsidP="00AB372F">
            <w:pPr>
              <w:spacing w:after="0" w:line="240" w:lineRule="auto"/>
              <w:ind w:right="-466"/>
              <w:rPr>
                <w:rFonts w:eastAsia="Times New Roman" w:cs="Times New Roman"/>
                <w:b/>
                <w:bCs/>
                <w:color w:val="00B0F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D1. STRESZCZENIE PROJEKTU</w:t>
            </w:r>
            <w:r>
              <w:rPr>
                <w:rFonts w:eastAsia="Times New Roman" w:cs="Times New Roman"/>
                <w:b/>
                <w:bCs/>
                <w:color w:val="FF0000"/>
                <w:lang w:eastAsia="pl-PL"/>
              </w:rPr>
              <w:t xml:space="preserve"> </w:t>
            </w:r>
            <w:r w:rsidRPr="008061EB">
              <w:rPr>
                <w:rFonts w:eastAsia="Times New Roman" w:cs="Times New Roman"/>
                <w:b/>
                <w:bCs/>
                <w:color w:val="00B0F0"/>
                <w:lang w:eastAsia="pl-PL"/>
              </w:rPr>
              <w:t>- dla zakończonego projektu</w:t>
            </w:r>
            <w:r w:rsidR="006F780E">
              <w:rPr>
                <w:rFonts w:eastAsia="Times New Roman" w:cs="Times New Roman"/>
                <w:b/>
                <w:bCs/>
                <w:color w:val="00B0F0"/>
                <w:lang w:eastAsia="pl-PL"/>
              </w:rPr>
              <w:t xml:space="preserve"> </w:t>
            </w:r>
          </w:p>
          <w:p w14:paraId="09833646" w14:textId="77777777" w:rsidR="008061EB" w:rsidRPr="000C59E6" w:rsidRDefault="008061EB" w:rsidP="00AB372F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lang w:eastAsia="pl-PL"/>
              </w:rPr>
            </w:pPr>
            <w:r w:rsidRPr="000C59E6">
              <w:rPr>
                <w:rFonts w:eastAsia="Times New Roman" w:cs="Times New Roman"/>
                <w:bCs/>
                <w:i/>
                <w:sz w:val="18"/>
                <w:lang w:eastAsia="pl-PL"/>
              </w:rPr>
              <w:t>N</w:t>
            </w:r>
            <w:r>
              <w:rPr>
                <w:rFonts w:eastAsia="Times New Roman" w:cs="Times New Roman"/>
                <w:bCs/>
                <w:i/>
                <w:sz w:val="18"/>
                <w:lang w:eastAsia="pl-PL"/>
              </w:rPr>
              <w:t>ależy przedstawić s</w:t>
            </w:r>
            <w:r w:rsidRPr="00644FD2">
              <w:rPr>
                <w:rFonts w:eastAsia="Times New Roman" w:cs="Times New Roman"/>
                <w:bCs/>
                <w:i/>
                <w:sz w:val="18"/>
                <w:lang w:eastAsia="pl-PL"/>
              </w:rPr>
              <w:t xml:space="preserve">yntetyczny opis </w:t>
            </w:r>
            <w:r>
              <w:rPr>
                <w:rFonts w:eastAsia="Times New Roman" w:cs="Times New Roman"/>
                <w:bCs/>
                <w:i/>
                <w:sz w:val="18"/>
                <w:lang w:eastAsia="pl-PL"/>
              </w:rPr>
              <w:t>osiągnięć</w:t>
            </w:r>
            <w:r w:rsidRPr="00644FD2">
              <w:rPr>
                <w:rFonts w:eastAsia="Times New Roman" w:cs="Times New Roman"/>
                <w:bCs/>
                <w:i/>
                <w:sz w:val="18"/>
                <w:lang w:eastAsia="pl-PL"/>
              </w:rPr>
              <w:t xml:space="preserve"> praktycznych</w:t>
            </w:r>
            <w:r>
              <w:rPr>
                <w:rFonts w:eastAsia="Times New Roman" w:cs="Times New Roman"/>
                <w:bCs/>
                <w:i/>
                <w:sz w:val="18"/>
                <w:lang w:eastAsia="pl-PL"/>
              </w:rPr>
              <w:t>,</w:t>
            </w:r>
            <w:r w:rsidRPr="00644FD2">
              <w:rPr>
                <w:rFonts w:eastAsia="Times New Roman" w:cs="Times New Roman"/>
                <w:bCs/>
                <w:i/>
                <w:sz w:val="18"/>
                <w:lang w:eastAsia="pl-PL"/>
              </w:rPr>
              <w:t xml:space="preserve"> przeznaczony do potencjalnego upowszechnienia w działaniach promocyjnych N</w:t>
            </w:r>
            <w:r>
              <w:rPr>
                <w:rFonts w:eastAsia="Times New Roman" w:cs="Times New Roman"/>
                <w:bCs/>
                <w:i/>
                <w:sz w:val="18"/>
                <w:lang w:eastAsia="pl-PL"/>
              </w:rPr>
              <w:t>C</w:t>
            </w:r>
            <w:r w:rsidRPr="00644FD2">
              <w:rPr>
                <w:rFonts w:eastAsia="Times New Roman" w:cs="Times New Roman"/>
                <w:bCs/>
                <w:i/>
                <w:sz w:val="18"/>
                <w:lang w:eastAsia="pl-PL"/>
              </w:rPr>
              <w:t>BR</w:t>
            </w:r>
          </w:p>
        </w:tc>
      </w:tr>
      <w:tr w:rsidR="008061EB" w:rsidRPr="001C7282" w14:paraId="58FFAFBC" w14:textId="77777777" w:rsidTr="00AB372F">
        <w:trPr>
          <w:trHeight w:val="424"/>
          <w:jc w:val="center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14:paraId="5FFA03C1" w14:textId="296B06F3" w:rsidR="008061EB" w:rsidRPr="008061EB" w:rsidRDefault="008061EB" w:rsidP="00AB372F">
            <w:pPr>
              <w:spacing w:after="0" w:line="240" w:lineRule="auto"/>
              <w:ind w:right="-466"/>
              <w:rPr>
                <w:rFonts w:eastAsia="Times New Roman" w:cs="Times New Roman"/>
                <w:bCs/>
                <w:i/>
                <w:sz w:val="18"/>
                <w:lang w:eastAsia="pl-PL"/>
              </w:rPr>
            </w:pPr>
            <w:r w:rsidRPr="000C59E6">
              <w:rPr>
                <w:rFonts w:eastAsia="Times New Roman" w:cs="Times New Roman"/>
                <w:bCs/>
                <w:i/>
                <w:sz w:val="18"/>
                <w:lang w:eastAsia="pl-PL"/>
              </w:rPr>
              <w:t>Maksimum 1 strona A4</w:t>
            </w:r>
          </w:p>
          <w:p w14:paraId="156EDC22" w14:textId="77777777" w:rsidR="008061EB" w:rsidRPr="000C59E6" w:rsidRDefault="008061EB" w:rsidP="00AB372F">
            <w:pPr>
              <w:spacing w:after="0" w:line="240" w:lineRule="auto"/>
              <w:ind w:right="-70" w:firstLine="625"/>
              <w:rPr>
                <w:rFonts w:eastAsia="Times New Roman" w:cs="Times New Roman"/>
                <w:bCs/>
                <w:i/>
                <w:lang w:eastAsia="pl-PL"/>
              </w:rPr>
            </w:pPr>
          </w:p>
        </w:tc>
      </w:tr>
      <w:tr w:rsidR="008061EB" w:rsidRPr="001C7282" w14:paraId="6A539CD7" w14:textId="77777777" w:rsidTr="007516BD">
        <w:trPr>
          <w:trHeight w:val="424"/>
          <w:jc w:val="center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37ABB884" w14:textId="38CA137A" w:rsidR="00952CAD" w:rsidRDefault="008061EB" w:rsidP="00AB372F">
            <w:pPr>
              <w:spacing w:after="0" w:line="240" w:lineRule="auto"/>
              <w:ind w:right="-466"/>
              <w:rPr>
                <w:rFonts w:eastAsia="Times New Roman" w:cs="Times New Roman"/>
                <w:b/>
                <w:bCs/>
                <w:i/>
                <w:color w:val="FF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D2</w:t>
            </w:r>
            <w:r w:rsidRPr="001C7282">
              <w:rPr>
                <w:rFonts w:eastAsia="Times New Roman" w:cs="Times New Roman"/>
                <w:b/>
                <w:bCs/>
                <w:lang w:eastAsia="pl-PL"/>
              </w:rPr>
              <w:t>. INFORMACJE NA TEMAT</w:t>
            </w:r>
            <w:r w:rsidR="00522B2F">
              <w:rPr>
                <w:rFonts w:eastAsia="Times New Roman" w:cs="Times New Roman"/>
                <w:b/>
                <w:bCs/>
                <w:lang w:eastAsia="pl-PL"/>
              </w:rPr>
              <w:t xml:space="preserve"> REALIZACJ</w:t>
            </w:r>
            <w:r w:rsidR="006E5D04">
              <w:rPr>
                <w:rFonts w:eastAsia="Times New Roman" w:cs="Times New Roman"/>
                <w:b/>
                <w:bCs/>
                <w:lang w:eastAsia="pl-PL"/>
              </w:rPr>
              <w:t>I</w:t>
            </w:r>
            <w:r w:rsidR="003421CE">
              <w:rPr>
                <w:rFonts w:eastAsia="Times New Roman" w:cs="Times New Roman"/>
                <w:b/>
                <w:bCs/>
                <w:lang w:eastAsia="pl-PL"/>
              </w:rPr>
              <w:t xml:space="preserve"> CELÓW SZCZEGÓŁOWYCH </w:t>
            </w:r>
            <w:r w:rsidR="00522B2F">
              <w:rPr>
                <w:rFonts w:eastAsia="Times New Roman" w:cs="Times New Roman"/>
                <w:b/>
                <w:bCs/>
                <w:lang w:eastAsia="pl-PL"/>
              </w:rPr>
              <w:t>I</w:t>
            </w:r>
            <w:r w:rsidRPr="001C7282">
              <w:rPr>
                <w:rFonts w:eastAsia="Times New Roman" w:cs="Times New Roman"/>
                <w:b/>
                <w:bCs/>
                <w:lang w:eastAsia="pl-PL"/>
              </w:rPr>
              <w:t xml:space="preserve"> CELU GŁÓWNEGO PROJEKTU</w:t>
            </w:r>
            <w:r>
              <w:rPr>
                <w:rFonts w:eastAsia="Times New Roman" w:cs="Times New Roman"/>
                <w:b/>
                <w:bCs/>
                <w:lang w:eastAsia="pl-PL"/>
              </w:rPr>
              <w:t xml:space="preserve"> </w:t>
            </w:r>
          </w:p>
          <w:p w14:paraId="46CABA23" w14:textId="0D05F1B1" w:rsidR="008061EB" w:rsidRPr="001C7282" w:rsidRDefault="008061EB" w:rsidP="00AB372F">
            <w:pPr>
              <w:spacing w:after="0" w:line="240" w:lineRule="auto"/>
              <w:ind w:right="-466"/>
              <w:rPr>
                <w:rFonts w:eastAsia="Times New Roman" w:cs="Times New Roman"/>
                <w:bCs/>
                <w:i/>
                <w:lang w:eastAsia="pl-PL"/>
              </w:rPr>
            </w:pPr>
            <w:r w:rsidRPr="001C7282">
              <w:rPr>
                <w:rFonts w:eastAsia="Times New Roman" w:cs="Times New Roman"/>
                <w:bCs/>
                <w:i/>
                <w:sz w:val="18"/>
                <w:lang w:eastAsia="pl-PL"/>
              </w:rPr>
              <w:t xml:space="preserve">Należy opisać w jakim </w:t>
            </w:r>
            <w:r w:rsidRPr="00F74C55">
              <w:rPr>
                <w:rFonts w:eastAsia="Times New Roman" w:cs="Times New Roman"/>
                <w:bCs/>
                <w:i/>
                <w:sz w:val="18"/>
                <w:lang w:eastAsia="pl-PL"/>
              </w:rPr>
              <w:t>stopniu zakładan</w:t>
            </w:r>
            <w:r w:rsidR="006E1ABF" w:rsidRPr="00F74C55">
              <w:rPr>
                <w:rFonts w:eastAsia="Times New Roman" w:cs="Times New Roman"/>
                <w:bCs/>
                <w:i/>
                <w:sz w:val="18"/>
                <w:lang w:eastAsia="pl-PL"/>
              </w:rPr>
              <w:t xml:space="preserve">e cele szczegółowe </w:t>
            </w:r>
            <w:r w:rsidR="00E82514" w:rsidRPr="00F74C55">
              <w:rPr>
                <w:rFonts w:eastAsia="Times New Roman" w:cs="Times New Roman"/>
                <w:bCs/>
                <w:i/>
                <w:sz w:val="18"/>
                <w:lang w:eastAsia="pl-PL"/>
              </w:rPr>
              <w:t>i cel</w:t>
            </w:r>
            <w:r w:rsidRPr="00F74C55">
              <w:rPr>
                <w:rFonts w:eastAsia="Times New Roman" w:cs="Times New Roman"/>
                <w:bCs/>
                <w:i/>
                <w:sz w:val="18"/>
                <w:lang w:eastAsia="pl-PL"/>
              </w:rPr>
              <w:t xml:space="preserve"> główny projektu został zrealizowany</w:t>
            </w:r>
            <w:r w:rsidR="00AB372F">
              <w:rPr>
                <w:rFonts w:eastAsia="Times New Roman" w:cs="Times New Roman"/>
                <w:bCs/>
                <w:i/>
                <w:sz w:val="18"/>
                <w:lang w:eastAsia="pl-PL"/>
              </w:rPr>
              <w:t>.</w:t>
            </w:r>
          </w:p>
        </w:tc>
      </w:tr>
      <w:tr w:rsidR="008061EB" w:rsidRPr="001C7282" w14:paraId="5D4494CB" w14:textId="77777777" w:rsidTr="00AB372F">
        <w:trPr>
          <w:trHeight w:val="424"/>
          <w:jc w:val="center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14:paraId="413A6047" w14:textId="7752F712" w:rsidR="008061EB" w:rsidRPr="008061EB" w:rsidRDefault="008061EB" w:rsidP="00AB372F">
            <w:pPr>
              <w:spacing w:after="0" w:line="240" w:lineRule="auto"/>
              <w:ind w:right="-466"/>
              <w:rPr>
                <w:rFonts w:eastAsia="Times New Roman" w:cs="Times New Roman"/>
                <w:bCs/>
                <w:i/>
                <w:sz w:val="18"/>
                <w:lang w:eastAsia="pl-PL"/>
              </w:rPr>
            </w:pPr>
            <w:r w:rsidRPr="001C7282">
              <w:rPr>
                <w:rFonts w:eastAsia="Times New Roman" w:cs="Times New Roman"/>
                <w:bCs/>
                <w:i/>
                <w:sz w:val="18"/>
                <w:lang w:eastAsia="pl-PL"/>
              </w:rPr>
              <w:t>Minimum 300 znaków</w:t>
            </w:r>
          </w:p>
          <w:p w14:paraId="778C5277" w14:textId="77777777" w:rsidR="008061EB" w:rsidRPr="001C7282" w:rsidRDefault="008061EB" w:rsidP="00AB372F">
            <w:pPr>
              <w:spacing w:after="0" w:line="240" w:lineRule="auto"/>
              <w:ind w:hanging="709"/>
              <w:rPr>
                <w:rFonts w:eastAsia="Times New Roman" w:cs="Times New Roman"/>
                <w:b/>
                <w:bCs/>
                <w:lang w:eastAsia="pl-PL"/>
              </w:rPr>
            </w:pPr>
          </w:p>
        </w:tc>
      </w:tr>
      <w:tr w:rsidR="00AD1867" w:rsidRPr="00CA1FA4" w14:paraId="298FC0F6" w14:textId="77777777" w:rsidTr="007516BD">
        <w:tblPrEx>
          <w:jc w:val="left"/>
        </w:tblPrEx>
        <w:trPr>
          <w:trHeight w:val="824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17ADC515" w14:textId="0649D3BD" w:rsidR="001A512C" w:rsidRDefault="00AD1867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</w:t>
            </w:r>
            <w:r w:rsidR="008061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Pr="00CA1F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INFORMACJE O </w:t>
            </w:r>
            <w:r w:rsidR="0049047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POSTĘPIE W REALIZACJI PROJEKTU W OKRESIE SPRAWOZDAWCZYM</w:t>
            </w:r>
          </w:p>
          <w:p w14:paraId="594C9EAC" w14:textId="765B8173" w:rsidR="00522B2F" w:rsidRPr="00AB372F" w:rsidRDefault="00522B2F" w:rsidP="00AB372F">
            <w:pPr>
              <w:spacing w:after="0" w:line="240" w:lineRule="auto"/>
              <w:rPr>
                <w:i/>
                <w:sz w:val="18"/>
                <w:szCs w:val="20"/>
              </w:rPr>
            </w:pPr>
            <w:r w:rsidRPr="00AB372F">
              <w:rPr>
                <w:i/>
                <w:sz w:val="18"/>
                <w:szCs w:val="20"/>
              </w:rPr>
              <w:t xml:space="preserve">(należy </w:t>
            </w:r>
            <w:r w:rsidR="00E82514" w:rsidRPr="00AB372F">
              <w:rPr>
                <w:i/>
                <w:sz w:val="18"/>
                <w:szCs w:val="20"/>
                <w:u w:val="single"/>
              </w:rPr>
              <w:t>powielić część</w:t>
            </w:r>
            <w:r w:rsidRPr="00AB372F">
              <w:rPr>
                <w:i/>
                <w:sz w:val="18"/>
                <w:szCs w:val="20"/>
                <w:u w:val="single"/>
              </w:rPr>
              <w:t xml:space="preserve"> D3 </w:t>
            </w:r>
            <w:r w:rsidR="00E82514" w:rsidRPr="00AB372F">
              <w:rPr>
                <w:i/>
                <w:sz w:val="18"/>
                <w:szCs w:val="20"/>
                <w:u w:val="single"/>
              </w:rPr>
              <w:t>tabeli dla</w:t>
            </w:r>
            <w:r w:rsidRPr="00AB372F">
              <w:rPr>
                <w:i/>
                <w:sz w:val="18"/>
                <w:szCs w:val="20"/>
                <w:u w:val="single"/>
              </w:rPr>
              <w:t xml:space="preserve"> każdego zadania</w:t>
            </w:r>
            <w:r w:rsidR="000560A2" w:rsidRPr="00AB372F">
              <w:rPr>
                <w:i/>
                <w:sz w:val="18"/>
                <w:szCs w:val="20"/>
                <w:u w:val="single"/>
              </w:rPr>
              <w:t>/etapu</w:t>
            </w:r>
            <w:r w:rsidRPr="00AB372F">
              <w:rPr>
                <w:i/>
                <w:sz w:val="18"/>
                <w:szCs w:val="20"/>
              </w:rPr>
              <w:t xml:space="preserve"> realizowanego w danym okresie sprawozdawczym </w:t>
            </w:r>
            <w:r w:rsidR="00236F50" w:rsidRPr="00AB372F">
              <w:rPr>
                <w:i/>
                <w:sz w:val="18"/>
                <w:szCs w:val="20"/>
              </w:rPr>
              <w:t>u</w:t>
            </w:r>
            <w:r w:rsidRPr="00AB372F">
              <w:rPr>
                <w:i/>
                <w:sz w:val="18"/>
                <w:szCs w:val="20"/>
              </w:rPr>
              <w:t xml:space="preserve">względnionego </w:t>
            </w:r>
            <w:r w:rsidR="00AB372F">
              <w:rPr>
                <w:i/>
                <w:sz w:val="18"/>
                <w:szCs w:val="20"/>
              </w:rPr>
              <w:br/>
            </w:r>
            <w:r w:rsidRPr="00AB372F">
              <w:rPr>
                <w:i/>
                <w:sz w:val="18"/>
                <w:szCs w:val="20"/>
              </w:rPr>
              <w:t>w harmonogramie wykonania projektu)</w:t>
            </w:r>
            <w:r w:rsidR="00AB372F">
              <w:rPr>
                <w:i/>
                <w:sz w:val="18"/>
                <w:szCs w:val="20"/>
              </w:rPr>
              <w:t>.</w:t>
            </w:r>
          </w:p>
          <w:p w14:paraId="006E7BCB" w14:textId="6483C715" w:rsidR="00AD1867" w:rsidRPr="0057725B" w:rsidRDefault="00AD1867" w:rsidP="00AB372F">
            <w:pPr>
              <w:spacing w:after="0" w:line="240" w:lineRule="auto"/>
              <w:ind w:right="-466" w:hanging="709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pl-PL"/>
              </w:rPr>
            </w:pPr>
          </w:p>
        </w:tc>
      </w:tr>
      <w:tr w:rsidR="00522B2F" w:rsidRPr="00CA1FA4" w14:paraId="5E0992F9" w14:textId="77777777" w:rsidTr="00AB372F">
        <w:trPr>
          <w:trHeight w:val="424"/>
          <w:jc w:val="center"/>
        </w:trPr>
        <w:tc>
          <w:tcPr>
            <w:tcW w:w="12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EA6946" w14:textId="207F4050" w:rsidR="00BD3541" w:rsidRPr="00174410" w:rsidRDefault="00BD3541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b/>
                <w:bCs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Nr i tytuł zadania</w:t>
            </w:r>
            <w:r w:rsidR="00B3594D">
              <w:rPr>
                <w:rFonts w:ascii="Calibri" w:eastAsia="Times New Roman" w:hAnsi="Calibri" w:cs="Times New Roman"/>
                <w:b/>
                <w:bCs/>
                <w:lang w:eastAsia="pl-PL"/>
              </w:rPr>
              <w:t>/etapu</w:t>
            </w:r>
            <w:r w:rsidR="00490473">
              <w:rPr>
                <w:rStyle w:val="Odwoanieprzypisudolnego"/>
                <w:rFonts w:ascii="Calibri" w:eastAsia="Times New Roman" w:hAnsi="Calibri" w:cs="Times New Roman"/>
                <w:b/>
                <w:bCs/>
                <w:lang w:eastAsia="pl-PL"/>
              </w:rPr>
              <w:footnoteReference w:id="6"/>
            </w:r>
          </w:p>
        </w:tc>
        <w:tc>
          <w:tcPr>
            <w:tcW w:w="3787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5617B" w14:textId="77777777" w:rsidR="00BD3541" w:rsidRPr="00CA1FA4" w:rsidRDefault="00BD3541" w:rsidP="00AB372F">
            <w:pPr>
              <w:spacing w:after="0" w:line="240" w:lineRule="auto"/>
              <w:ind w:hanging="709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FA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522B2F" w:rsidRPr="00CA1FA4" w14:paraId="4393AD6F" w14:textId="77777777" w:rsidTr="00AB372F">
        <w:trPr>
          <w:trHeight w:val="424"/>
          <w:jc w:val="center"/>
        </w:trPr>
        <w:tc>
          <w:tcPr>
            <w:tcW w:w="12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6E4393D4" w14:textId="45E4C481" w:rsidR="008032DB" w:rsidRDefault="008032DB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pl-PL"/>
              </w:rPr>
              <w:t>Rodzaj zadania</w:t>
            </w:r>
            <w:r w:rsidR="004B5A66">
              <w:rPr>
                <w:rStyle w:val="Odwoanieprzypisudolnego"/>
                <w:rFonts w:ascii="Calibri" w:eastAsia="Times New Roman" w:hAnsi="Calibri" w:cs="Times New Roman"/>
                <w:b/>
                <w:bCs/>
                <w:color w:val="000000" w:themeColor="text1"/>
                <w:lang w:eastAsia="pl-PL"/>
              </w:rPr>
              <w:footnoteReference w:id="7"/>
            </w: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pl-PL"/>
              </w:rPr>
              <w:t xml:space="preserve"> (</w:t>
            </w:r>
            <w:r w:rsidR="00507523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pl-PL"/>
              </w:rPr>
              <w:t>BP/</w:t>
            </w:r>
            <w:r w:rsidRPr="00931C9C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pl-PL"/>
              </w:rPr>
              <w:t>BPRZ /PRO</w:t>
            </w:r>
            <w:r w:rsidR="00996CBA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pl-PL"/>
              </w:rPr>
              <w:t>/</w:t>
            </w:r>
            <w:r w:rsidR="002F5136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pl-PL"/>
              </w:rPr>
              <w:t>PW</w:t>
            </w:r>
            <w:r w:rsidR="002F5136">
              <w:rPr>
                <w:rStyle w:val="Odwoanieprzypisudolnego"/>
                <w:rFonts w:ascii="Calibri" w:eastAsia="Times New Roman" w:hAnsi="Calibri" w:cs="Times New Roman"/>
                <w:b/>
                <w:bCs/>
                <w:color w:val="000000" w:themeColor="text1"/>
                <w:lang w:eastAsia="pl-PL"/>
              </w:rPr>
              <w:footnoteReference w:id="8"/>
            </w:r>
            <w:r w:rsidRPr="00931C9C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pl-PL"/>
              </w:rPr>
              <w:t>)</w:t>
            </w:r>
          </w:p>
        </w:tc>
        <w:tc>
          <w:tcPr>
            <w:tcW w:w="3787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8B2EEB" w14:textId="77777777" w:rsidR="008032DB" w:rsidRPr="00CA1FA4" w:rsidRDefault="008032DB" w:rsidP="00AB372F">
            <w:pPr>
              <w:spacing w:after="0" w:line="240" w:lineRule="auto"/>
              <w:ind w:hanging="709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3502F" w:rsidRPr="00CA1FA4" w14:paraId="2F1BCF83" w14:textId="77777777" w:rsidTr="007516BD">
        <w:trPr>
          <w:trHeight w:val="421"/>
          <w:jc w:val="center"/>
        </w:trPr>
        <w:tc>
          <w:tcPr>
            <w:tcW w:w="12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58302D" w14:textId="1A7561E6" w:rsidR="00BD3541" w:rsidRPr="008E75AD" w:rsidRDefault="00BD3541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Data rozpoczęcia zadania</w:t>
            </w:r>
            <w:r w:rsidR="00B3594D">
              <w:rPr>
                <w:rFonts w:ascii="Calibri" w:eastAsia="Times New Roman" w:hAnsi="Calibri" w:cs="Times New Roman"/>
                <w:b/>
                <w:bCs/>
                <w:lang w:eastAsia="pl-PL"/>
              </w:rPr>
              <w:t>/et</w:t>
            </w:r>
            <w:r w:rsidR="005A794D">
              <w:rPr>
                <w:rFonts w:ascii="Calibri" w:eastAsia="Times New Roman" w:hAnsi="Calibri" w:cs="Times New Roman"/>
                <w:b/>
                <w:bCs/>
                <w:lang w:eastAsia="pl-PL"/>
              </w:rPr>
              <w:t>a</w:t>
            </w:r>
            <w:r w:rsidR="0000487A">
              <w:rPr>
                <w:rFonts w:ascii="Calibri" w:eastAsia="Times New Roman" w:hAnsi="Calibri" w:cs="Times New Roman"/>
                <w:b/>
                <w:bCs/>
                <w:lang w:eastAsia="pl-PL"/>
              </w:rPr>
              <w:t>p</w:t>
            </w:r>
            <w:r w:rsidR="00B3594D">
              <w:rPr>
                <w:rFonts w:ascii="Calibri" w:eastAsia="Times New Roman" w:hAnsi="Calibri" w:cs="Times New Roman"/>
                <w:b/>
                <w:bCs/>
                <w:lang w:eastAsia="pl-PL"/>
              </w:rPr>
              <w:t>u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23D0065" w14:textId="56536643" w:rsidR="00BD3541" w:rsidRPr="00CA1FA4" w:rsidRDefault="00066AF9" w:rsidP="00AB372F">
            <w:pPr>
              <w:spacing w:after="0" w:line="240" w:lineRule="auto"/>
              <w:ind w:right="-466" w:hanging="709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</w:t>
            </w:r>
            <w:r w:rsidR="00BD3541">
              <w:rPr>
                <w:rFonts w:ascii="Calibri" w:eastAsia="Times New Roman" w:hAnsi="Calibri" w:cs="Times New Roman"/>
                <w:color w:val="000000"/>
                <w:lang w:eastAsia="pl-PL"/>
              </w:rPr>
              <w:t>lanowana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44F88F" w14:textId="77777777" w:rsidR="00BD3541" w:rsidRPr="00CA1FA4" w:rsidRDefault="00BD3541" w:rsidP="00AB372F">
            <w:pPr>
              <w:spacing w:after="0" w:line="240" w:lineRule="auto"/>
              <w:ind w:right="-466" w:hanging="709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DD.MM.RRRR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60065EF" w14:textId="77777777" w:rsidR="00BD3541" w:rsidRPr="00CA1FA4" w:rsidRDefault="00BD3541" w:rsidP="00AB372F">
            <w:pPr>
              <w:spacing w:after="0" w:line="240" w:lineRule="auto"/>
              <w:ind w:right="-466" w:hanging="709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rzeczywista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534F72" w14:textId="77777777" w:rsidR="00BD3541" w:rsidRPr="00CA1FA4" w:rsidRDefault="00BD3541" w:rsidP="00AB372F">
            <w:pPr>
              <w:spacing w:after="0" w:line="240" w:lineRule="auto"/>
              <w:ind w:right="-70" w:hanging="709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DD.MM.RRRR</w:t>
            </w:r>
          </w:p>
        </w:tc>
      </w:tr>
      <w:tr w:rsidR="0073502F" w:rsidRPr="00CA1FA4" w14:paraId="7E7B50CA" w14:textId="77777777" w:rsidTr="007516BD">
        <w:trPr>
          <w:trHeight w:val="421"/>
          <w:jc w:val="center"/>
        </w:trPr>
        <w:tc>
          <w:tcPr>
            <w:tcW w:w="12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58F49B3F" w14:textId="2E1F4105" w:rsidR="00BD3541" w:rsidRDefault="00BD3541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Data zakończenia zadania</w:t>
            </w:r>
            <w:r w:rsidR="00B3594D">
              <w:rPr>
                <w:rFonts w:ascii="Calibri" w:eastAsia="Times New Roman" w:hAnsi="Calibri" w:cs="Times New Roman"/>
                <w:b/>
                <w:bCs/>
                <w:lang w:eastAsia="pl-PL"/>
              </w:rPr>
              <w:t>/etapu</w:t>
            </w:r>
            <w:r w:rsidR="000560A2">
              <w:rPr>
                <w:rStyle w:val="Odwoanieprzypisudolnego"/>
                <w:rFonts w:ascii="Calibri" w:eastAsia="Times New Roman" w:hAnsi="Calibri" w:cs="Times New Roman"/>
                <w:b/>
                <w:bCs/>
                <w:lang w:eastAsia="pl-PL"/>
              </w:rPr>
              <w:footnoteReference w:id="9"/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AF4A4BE" w14:textId="1097D90E" w:rsidR="00BD3541" w:rsidRPr="00CA1FA4" w:rsidRDefault="00066AF9" w:rsidP="00AB372F">
            <w:pPr>
              <w:spacing w:after="0" w:line="240" w:lineRule="auto"/>
              <w:ind w:right="-466" w:hanging="709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planowana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60D33B" w14:textId="77777777" w:rsidR="00BD3541" w:rsidRPr="00CA1FA4" w:rsidRDefault="00BD3541" w:rsidP="00AB372F">
            <w:pPr>
              <w:spacing w:after="0" w:line="240" w:lineRule="auto"/>
              <w:ind w:right="-466" w:hanging="709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DD.MM.RRRR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B945FD7" w14:textId="07543A13" w:rsidR="00BD3541" w:rsidRPr="00174410" w:rsidRDefault="00174410" w:rsidP="00AB372F">
            <w:pPr>
              <w:spacing w:after="0" w:line="240" w:lineRule="auto"/>
              <w:ind w:right="-466" w:hanging="709"/>
              <w:jc w:val="center"/>
              <w:rPr>
                <w:rFonts w:ascii="Calibri" w:eastAsia="Times New Roman" w:hAnsi="Calibri" w:cs="Times New Roman"/>
                <w:color w:val="000000"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</w:t>
            </w:r>
            <w:r w:rsidR="00BD3541">
              <w:rPr>
                <w:rFonts w:ascii="Calibri" w:eastAsia="Times New Roman" w:hAnsi="Calibri" w:cs="Times New Roman"/>
                <w:color w:val="000000"/>
                <w:lang w:eastAsia="pl-PL"/>
              </w:rPr>
              <w:t>zeczywista</w:t>
            </w:r>
            <w:r w:rsidR="00490473">
              <w:rPr>
                <w:rStyle w:val="Odwoanieprzypisudolnego"/>
                <w:rFonts w:ascii="Calibri" w:eastAsia="Times New Roman" w:hAnsi="Calibri" w:cs="Times New Roman"/>
                <w:color w:val="000000"/>
                <w:lang w:eastAsia="pl-PL"/>
              </w:rPr>
              <w:footnoteReference w:id="10"/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62D9A0A" w14:textId="77777777" w:rsidR="00BD3541" w:rsidRPr="00CA1FA4" w:rsidRDefault="00BD3541" w:rsidP="00AB372F">
            <w:pPr>
              <w:spacing w:after="0" w:line="240" w:lineRule="auto"/>
              <w:ind w:hanging="709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DD.MM.RRRR</w:t>
            </w:r>
          </w:p>
        </w:tc>
      </w:tr>
      <w:tr w:rsidR="0073502F" w:rsidRPr="00CA1FA4" w14:paraId="6BDD57AB" w14:textId="77777777" w:rsidTr="007516BD">
        <w:trPr>
          <w:trHeight w:val="421"/>
          <w:jc w:val="center"/>
        </w:trPr>
        <w:tc>
          <w:tcPr>
            <w:tcW w:w="12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5BD74972" w14:textId="61A20021" w:rsidR="00BD3541" w:rsidRDefault="00BD3541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Koszt zadania</w:t>
            </w:r>
            <w:r w:rsidR="00B3594D">
              <w:rPr>
                <w:rFonts w:ascii="Calibri" w:eastAsia="Times New Roman" w:hAnsi="Calibri" w:cs="Times New Roman"/>
                <w:b/>
                <w:bCs/>
                <w:lang w:eastAsia="pl-PL"/>
              </w:rPr>
              <w:t>/etapu</w:t>
            </w: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(PLN)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D298230" w14:textId="6F8E46F7" w:rsidR="00BD3541" w:rsidRDefault="00066AF9" w:rsidP="00AB372F">
            <w:pPr>
              <w:spacing w:after="0" w:line="240" w:lineRule="auto"/>
              <w:ind w:right="-466" w:hanging="709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</w:t>
            </w:r>
            <w:r w:rsidR="00BD3541">
              <w:rPr>
                <w:rFonts w:ascii="Calibri" w:eastAsia="Times New Roman" w:hAnsi="Calibri" w:cs="Times New Roman"/>
                <w:color w:val="000000"/>
                <w:lang w:eastAsia="pl-PL"/>
              </w:rPr>
              <w:t>lanowany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745B3A" w14:textId="77777777" w:rsidR="00BD3541" w:rsidRDefault="00BD3541" w:rsidP="00AB372F">
            <w:pPr>
              <w:spacing w:after="0" w:line="240" w:lineRule="auto"/>
              <w:ind w:right="-466" w:hanging="709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DD48EA9" w14:textId="47388E52" w:rsidR="00841BA5" w:rsidRPr="0057725B" w:rsidRDefault="00841BA5" w:rsidP="00AB372F">
            <w:pPr>
              <w:spacing w:after="0" w:line="240" w:lineRule="auto"/>
              <w:ind w:right="-466" w:hanging="709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</w:t>
            </w:r>
            <w:r w:rsidR="00BD3541">
              <w:rPr>
                <w:rFonts w:ascii="Calibri" w:eastAsia="Times New Roman" w:hAnsi="Calibri" w:cs="Times New Roman"/>
                <w:color w:val="000000"/>
                <w:lang w:eastAsia="pl-PL"/>
              </w:rPr>
              <w:t>zeczywisty</w:t>
            </w:r>
            <w:r w:rsidR="0057725B">
              <w:rPr>
                <w:rStyle w:val="Odwoanieprzypisudolnego"/>
                <w:rFonts w:ascii="Calibri" w:eastAsia="Times New Roman" w:hAnsi="Calibri" w:cs="Times New Roman"/>
                <w:color w:val="000000"/>
                <w:lang w:eastAsia="pl-PL"/>
              </w:rPr>
              <w:footnoteReference w:id="11"/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71B944" w14:textId="77777777" w:rsidR="00BD3541" w:rsidRDefault="00BD3541" w:rsidP="00AB372F">
            <w:pPr>
              <w:spacing w:after="0" w:line="240" w:lineRule="auto"/>
              <w:ind w:right="-70" w:hanging="709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22B2F" w:rsidRPr="00CA1FA4" w14:paraId="42FB3C5E" w14:textId="77777777" w:rsidTr="00AB372F">
        <w:trPr>
          <w:trHeight w:val="428"/>
          <w:jc w:val="center"/>
        </w:trPr>
        <w:tc>
          <w:tcPr>
            <w:tcW w:w="12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5791F9A" w14:textId="77777777" w:rsidR="00BD3541" w:rsidRPr="00174410" w:rsidRDefault="00BD3541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b/>
                <w:bCs/>
                <w:vertAlign w:val="superscript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Podmioty realizujące</w:t>
            </w:r>
            <w:r w:rsidR="00AD1867">
              <w:rPr>
                <w:rStyle w:val="Odwoanieprzypisudolnego"/>
                <w:rFonts w:ascii="Calibri" w:eastAsia="Times New Roman" w:hAnsi="Calibri" w:cs="Times New Roman"/>
                <w:b/>
                <w:bCs/>
                <w:lang w:eastAsia="pl-PL"/>
              </w:rPr>
              <w:footnoteReference w:id="12"/>
            </w:r>
          </w:p>
        </w:tc>
        <w:tc>
          <w:tcPr>
            <w:tcW w:w="3787" w:type="pct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BE20C0" w14:textId="77777777" w:rsidR="00BD3541" w:rsidRPr="00CA1FA4" w:rsidRDefault="00BD3541" w:rsidP="00AB372F">
            <w:pPr>
              <w:spacing w:after="0" w:line="240" w:lineRule="auto"/>
              <w:ind w:right="-70" w:hanging="709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A1FA4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5716D0" w:rsidRPr="00CA1FA4" w14:paraId="40A1A654" w14:textId="77777777" w:rsidTr="00AB372F">
        <w:trPr>
          <w:trHeight w:val="428"/>
          <w:jc w:val="center"/>
        </w:trPr>
        <w:tc>
          <w:tcPr>
            <w:tcW w:w="12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7A0F4AF" w14:textId="29BB5B04" w:rsidR="005716D0" w:rsidRDefault="005716D0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Podwykonawcy</w:t>
            </w:r>
            <w:r>
              <w:rPr>
                <w:rStyle w:val="Odwoanieprzypisudolnego"/>
                <w:rFonts w:ascii="Calibri" w:eastAsia="Times New Roman" w:hAnsi="Calibri" w:cs="Times New Roman"/>
                <w:b/>
                <w:bCs/>
                <w:lang w:eastAsia="pl-PL"/>
              </w:rPr>
              <w:footnoteReference w:id="13"/>
            </w:r>
          </w:p>
        </w:tc>
        <w:tc>
          <w:tcPr>
            <w:tcW w:w="3787" w:type="pct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D7AA00" w14:textId="77777777" w:rsidR="005716D0" w:rsidRPr="00CA1FA4" w:rsidRDefault="005716D0" w:rsidP="00AB372F">
            <w:pPr>
              <w:spacing w:after="0" w:line="240" w:lineRule="auto"/>
              <w:ind w:right="-70" w:hanging="709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3541" w:rsidRPr="00CA1FA4" w14:paraId="5E66F8D4" w14:textId="77777777" w:rsidTr="00AB372F">
        <w:tblPrEx>
          <w:jc w:val="left"/>
        </w:tblPrEx>
        <w:trPr>
          <w:trHeight w:val="678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6F4FAE5" w14:textId="57FA7EEA" w:rsidR="0057725B" w:rsidRDefault="00BD3541" w:rsidP="00AB372F">
            <w:pPr>
              <w:spacing w:after="0" w:line="240" w:lineRule="auto"/>
              <w:ind w:right="-466"/>
              <w:jc w:val="both"/>
              <w:rPr>
                <w:rFonts w:ascii="Calibri" w:eastAsia="Times New Roman" w:hAnsi="Calibri" w:cs="Times New Roman"/>
                <w:b/>
                <w:color w:val="000000" w:themeColor="text1"/>
                <w:lang w:eastAsia="pl-PL"/>
              </w:rPr>
            </w:pPr>
            <w:r w:rsidRPr="00C23F38">
              <w:rPr>
                <w:rFonts w:ascii="Calibri" w:eastAsia="Times New Roman" w:hAnsi="Calibri" w:cs="Times New Roman"/>
                <w:b/>
                <w:color w:val="000000" w:themeColor="text1"/>
                <w:lang w:eastAsia="pl-PL"/>
              </w:rPr>
              <w:t xml:space="preserve">Opis merytoryczny wykonanych prac i uzyskanych </w:t>
            </w:r>
            <w:r w:rsidR="001F7BF7" w:rsidRPr="00C23F38">
              <w:rPr>
                <w:rFonts w:ascii="Calibri" w:eastAsia="Times New Roman" w:hAnsi="Calibri" w:cs="Times New Roman"/>
                <w:b/>
                <w:color w:val="000000" w:themeColor="text1"/>
                <w:lang w:eastAsia="pl-PL"/>
              </w:rPr>
              <w:t>rezultatów</w:t>
            </w:r>
            <w:r w:rsidRPr="00C23F38">
              <w:rPr>
                <w:rFonts w:ascii="Calibri" w:eastAsia="Times New Roman" w:hAnsi="Calibri" w:cs="Times New Roman"/>
                <w:b/>
                <w:color w:val="000000" w:themeColor="text1"/>
                <w:lang w:eastAsia="pl-PL"/>
              </w:rPr>
              <w:t xml:space="preserve"> </w:t>
            </w:r>
            <w:r w:rsidR="00147479" w:rsidRPr="00C23F38">
              <w:rPr>
                <w:rFonts w:ascii="Calibri" w:eastAsia="Times New Roman" w:hAnsi="Calibri" w:cs="Times New Roman"/>
                <w:b/>
                <w:color w:val="000000" w:themeColor="text1"/>
                <w:lang w:eastAsia="pl-PL"/>
              </w:rPr>
              <w:t xml:space="preserve">w ramach </w:t>
            </w:r>
            <w:r w:rsidR="00490473">
              <w:rPr>
                <w:rFonts w:ascii="Calibri" w:eastAsia="Times New Roman" w:hAnsi="Calibri" w:cs="Times New Roman"/>
                <w:b/>
                <w:color w:val="000000" w:themeColor="text1"/>
                <w:lang w:eastAsia="pl-PL"/>
              </w:rPr>
              <w:t xml:space="preserve">realizacji </w:t>
            </w:r>
            <w:r w:rsidR="00147479" w:rsidRPr="00C23F38">
              <w:rPr>
                <w:rFonts w:ascii="Calibri" w:eastAsia="Times New Roman" w:hAnsi="Calibri" w:cs="Times New Roman"/>
                <w:b/>
                <w:color w:val="000000" w:themeColor="text1"/>
                <w:lang w:eastAsia="pl-PL"/>
              </w:rPr>
              <w:t>zadania</w:t>
            </w:r>
            <w:r w:rsidR="00B3594D">
              <w:rPr>
                <w:rFonts w:ascii="Calibri" w:eastAsia="Times New Roman" w:hAnsi="Calibri" w:cs="Times New Roman"/>
                <w:b/>
                <w:color w:val="000000" w:themeColor="text1"/>
                <w:lang w:eastAsia="pl-PL"/>
              </w:rPr>
              <w:t>/etapu</w:t>
            </w:r>
          </w:p>
          <w:p w14:paraId="49E12C22" w14:textId="69919AFD" w:rsidR="00FF7681" w:rsidRPr="0057725B" w:rsidRDefault="00AD1867" w:rsidP="00B76DF1">
            <w:pPr>
              <w:spacing w:after="0" w:line="240" w:lineRule="auto"/>
              <w:ind w:right="72"/>
              <w:jc w:val="both"/>
              <w:rPr>
                <w:rFonts w:ascii="Calibri" w:eastAsia="Times New Roman" w:hAnsi="Calibri" w:cs="Times New Roman"/>
                <w:i/>
                <w:color w:val="000000" w:themeColor="text1"/>
                <w:lang w:eastAsia="pl-PL"/>
              </w:rPr>
            </w:pPr>
            <w:r w:rsidRPr="0057725B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>N</w:t>
            </w:r>
            <w:r w:rsidR="00BD3541" w:rsidRPr="0057725B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 xml:space="preserve">ie więcej niż </w:t>
            </w:r>
            <w:r w:rsidRPr="0057725B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>2</w:t>
            </w:r>
            <w:r w:rsidR="00BD3541" w:rsidRPr="0057725B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 xml:space="preserve"> strony formatu A4 na każde </w:t>
            </w:r>
            <w:r w:rsidR="00841BA5" w:rsidRPr="0057725B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>zadanie</w:t>
            </w:r>
            <w:r w:rsidR="00BD3541" w:rsidRPr="0057725B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 xml:space="preserve"> realizowane </w:t>
            </w:r>
            <w:r w:rsidR="00147479" w:rsidRPr="0057725B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>w</w:t>
            </w:r>
            <w:r w:rsidRPr="0057725B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490473" w:rsidRPr="0057725B">
              <w:rPr>
                <w:rFonts w:ascii="Calibri" w:eastAsia="Times New Roman" w:hAnsi="Calibri" w:cs="Times New Roman"/>
                <w:i/>
                <w:sz w:val="18"/>
                <w:szCs w:val="18"/>
                <w:lang w:eastAsia="pl-PL"/>
              </w:rPr>
              <w:t>okresie sprawozdawczy</w:t>
            </w:r>
            <w:r w:rsidR="00AB372F">
              <w:rPr>
                <w:rFonts w:ascii="Calibri" w:eastAsia="Times New Roman" w:hAnsi="Calibri" w:cs="Times New Roman"/>
                <w:i/>
                <w:sz w:val="18"/>
                <w:szCs w:val="18"/>
                <w:lang w:eastAsia="pl-PL"/>
              </w:rPr>
              <w:t xml:space="preserve">m: opis rezultatów osiągniętych </w:t>
            </w:r>
            <w:r w:rsidR="00490473" w:rsidRPr="0057725B">
              <w:rPr>
                <w:rFonts w:ascii="Calibri" w:eastAsia="Times New Roman" w:hAnsi="Calibri" w:cs="Times New Roman"/>
                <w:i/>
                <w:sz w:val="18"/>
                <w:szCs w:val="18"/>
                <w:lang w:eastAsia="pl-PL"/>
              </w:rPr>
              <w:t>w okresie sprawozdawczym, działań wy</w:t>
            </w:r>
            <w:r w:rsidR="0057725B" w:rsidRPr="0057725B">
              <w:rPr>
                <w:rFonts w:ascii="Calibri" w:eastAsia="Times New Roman" w:hAnsi="Calibri" w:cs="Times New Roman"/>
                <w:i/>
                <w:sz w:val="18"/>
                <w:szCs w:val="18"/>
                <w:lang w:eastAsia="pl-PL"/>
              </w:rPr>
              <w:t>konanych w tym okresi</w:t>
            </w:r>
            <w:r w:rsidR="0057725B" w:rsidRPr="00D57059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>e</w:t>
            </w:r>
            <w:r w:rsidR="00C872E8" w:rsidRPr="00D57059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 xml:space="preserve">, </w:t>
            </w:r>
            <w:r w:rsidR="00C872E8">
              <w:rPr>
                <w:rFonts w:ascii="Calibri" w:eastAsia="Times New Roman" w:hAnsi="Calibri" w:cs="Times New Roman"/>
                <w:i/>
                <w:sz w:val="18"/>
                <w:szCs w:val="18"/>
                <w:lang w:eastAsia="pl-PL"/>
              </w:rPr>
              <w:t xml:space="preserve">ocena zgodności uzyskanych wyników z zaplanowanymi i wnioski dotyczące </w:t>
            </w:r>
            <w:r w:rsidR="00C872E8">
              <w:rPr>
                <w:rFonts w:ascii="Calibri" w:eastAsia="Times New Roman" w:hAnsi="Calibri" w:cs="Times New Roman"/>
                <w:i/>
                <w:sz w:val="18"/>
                <w:szCs w:val="18"/>
                <w:lang w:eastAsia="pl-PL"/>
              </w:rPr>
              <w:br/>
              <w:t>ich wykorzystania w dalszej realizacji projektu</w:t>
            </w:r>
            <w:r w:rsidR="00D57059">
              <w:rPr>
                <w:rFonts w:ascii="Calibri" w:eastAsia="Times New Roman" w:hAnsi="Calibri" w:cs="Times New Roman"/>
                <w:i/>
                <w:sz w:val="18"/>
                <w:szCs w:val="18"/>
                <w:lang w:eastAsia="pl-PL"/>
              </w:rPr>
              <w:t>.</w:t>
            </w:r>
          </w:p>
        </w:tc>
      </w:tr>
      <w:tr w:rsidR="001F7BF7" w:rsidRPr="00CA1FA4" w14:paraId="165FB0F7" w14:textId="77777777" w:rsidTr="00AB372F">
        <w:tblPrEx>
          <w:jc w:val="left"/>
        </w:tblPrEx>
        <w:trPr>
          <w:trHeight w:val="57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05D276" w14:textId="6CF3B7AC" w:rsidR="00D349CC" w:rsidRDefault="00D349CC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i/>
                <w:color w:val="000000" w:themeColor="text1"/>
                <w:lang w:eastAsia="pl-PL"/>
              </w:rPr>
            </w:pPr>
          </w:p>
          <w:p w14:paraId="58999115" w14:textId="6735B328" w:rsidR="001F7BF7" w:rsidRPr="00C23F38" w:rsidRDefault="001F7BF7" w:rsidP="00AB372F">
            <w:pPr>
              <w:spacing w:after="0" w:line="240" w:lineRule="auto"/>
              <w:ind w:right="-70"/>
              <w:rPr>
                <w:rFonts w:ascii="Calibri" w:eastAsia="Times New Roman" w:hAnsi="Calibri" w:cs="Times New Roman"/>
                <w:b/>
                <w:color w:val="000000" w:themeColor="text1"/>
                <w:lang w:eastAsia="pl-PL"/>
              </w:rPr>
            </w:pPr>
          </w:p>
        </w:tc>
      </w:tr>
      <w:tr w:rsidR="00522B2F" w:rsidRPr="00CA1FA4" w14:paraId="2BCBF380" w14:textId="77777777" w:rsidTr="00156AD9">
        <w:trPr>
          <w:trHeight w:val="428"/>
          <w:jc w:val="center"/>
        </w:trPr>
        <w:tc>
          <w:tcPr>
            <w:tcW w:w="134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C67AAE9" w14:textId="1675FE40" w:rsidR="00BD3541" w:rsidRPr="00801F17" w:rsidRDefault="0051644F" w:rsidP="00156AD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Osiągnięte kamienie milowe</w:t>
            </w:r>
            <w:r w:rsidR="00D57059">
              <w:rPr>
                <w:rFonts w:ascii="Calibri" w:eastAsia="Times New Roman" w:hAnsi="Calibri" w:cs="Times New Roman"/>
                <w:b/>
                <w:lang w:eastAsia="pl-PL"/>
              </w:rPr>
              <w:t>, zadania kluczowe</w:t>
            </w: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 i inne / dodatkowe rezultaty projektu</w:t>
            </w:r>
            <w:r w:rsidR="00C872E8">
              <w:rPr>
                <w:rStyle w:val="Odwoanieprzypisudolnego"/>
                <w:rFonts w:ascii="Calibri" w:eastAsia="Times New Roman" w:hAnsi="Calibri" w:cs="Times New Roman"/>
                <w:b/>
                <w:lang w:eastAsia="pl-PL"/>
              </w:rPr>
              <w:footnoteReference w:id="14"/>
            </w:r>
          </w:p>
        </w:tc>
        <w:tc>
          <w:tcPr>
            <w:tcW w:w="365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034A2EE" w14:textId="77777777" w:rsidR="00BD3541" w:rsidRDefault="00BD3541" w:rsidP="00AB372F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color w:val="000000" w:themeColor="text1"/>
                <w:lang w:eastAsia="pl-PL"/>
              </w:rPr>
            </w:pPr>
          </w:p>
          <w:p w14:paraId="1E77AD1A" w14:textId="77777777" w:rsidR="00F174BF" w:rsidRDefault="00F174BF" w:rsidP="00AB372F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color w:val="000000" w:themeColor="text1"/>
                <w:lang w:eastAsia="pl-PL"/>
              </w:rPr>
            </w:pPr>
          </w:p>
          <w:p w14:paraId="001474A8" w14:textId="4E5B4520" w:rsidR="00F174BF" w:rsidRPr="00C23F38" w:rsidRDefault="00F174BF" w:rsidP="00AB372F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color w:val="000000" w:themeColor="text1"/>
                <w:lang w:eastAsia="pl-PL"/>
              </w:rPr>
            </w:pPr>
          </w:p>
        </w:tc>
      </w:tr>
      <w:tr w:rsidR="00C872E8" w:rsidRPr="00CA1FA4" w14:paraId="0E1D14C2" w14:textId="77777777" w:rsidTr="00156AD9">
        <w:trPr>
          <w:trHeight w:val="428"/>
          <w:jc w:val="center"/>
        </w:trPr>
        <w:tc>
          <w:tcPr>
            <w:tcW w:w="134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4E4A825" w14:textId="008BDF27" w:rsidR="00C872E8" w:rsidRDefault="00C872E8" w:rsidP="00156AD9">
            <w:pPr>
              <w:spacing w:after="0" w:line="240" w:lineRule="auto"/>
              <w:ind w:right="-65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156AD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Wdrożone polityki, strategie, dokumenty operacyjne i konkretne rozwiązania opracowane w ramach projektu.</w:t>
            </w: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156AD9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[</w:t>
            </w:r>
            <w:r w:rsidR="00D57059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J</w:t>
            </w:r>
            <w:r w:rsidRPr="00156AD9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uż wdrożone lub opis prac, które tym wdrożeniom będą służyły</w:t>
            </w:r>
            <w:r w:rsidR="00D57059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.</w:t>
            </w:r>
            <w:r w:rsidRPr="00156AD9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]</w:t>
            </w:r>
          </w:p>
        </w:tc>
        <w:tc>
          <w:tcPr>
            <w:tcW w:w="365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3137FDD" w14:textId="77777777" w:rsidR="00C872E8" w:rsidRDefault="00C872E8" w:rsidP="00AB372F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color w:val="000000" w:themeColor="text1"/>
                <w:lang w:eastAsia="pl-PL"/>
              </w:rPr>
            </w:pPr>
          </w:p>
        </w:tc>
      </w:tr>
      <w:tr w:rsidR="00C872E8" w:rsidRPr="00CA1FA4" w14:paraId="62AEB2CD" w14:textId="77777777" w:rsidTr="00156AD9">
        <w:trPr>
          <w:trHeight w:val="428"/>
          <w:jc w:val="center"/>
        </w:trPr>
        <w:tc>
          <w:tcPr>
            <w:tcW w:w="134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F4E5751" w14:textId="7200565D" w:rsidR="00C872E8" w:rsidRPr="00C872E8" w:rsidRDefault="00C872E8" w:rsidP="00156A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56AD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Wdrożone rozwiązania wzmacniające kapitał społeczny niezbędny do realizacji krajowych i regionalnych polityk rozwojowych. </w:t>
            </w:r>
            <w:r w:rsidRPr="00156AD9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[</w:t>
            </w:r>
            <w:r w:rsidR="00D57059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J</w:t>
            </w:r>
            <w:r w:rsidRPr="00156AD9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uż wdrożone lub opis prac, które tym wdrożeniom będą służyły</w:t>
            </w:r>
            <w:r w:rsidR="00D57059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.</w:t>
            </w:r>
            <w:r w:rsidRPr="00156AD9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]</w:t>
            </w:r>
          </w:p>
        </w:tc>
        <w:tc>
          <w:tcPr>
            <w:tcW w:w="365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78C1C6" w14:textId="77777777" w:rsidR="00C872E8" w:rsidRDefault="00C872E8" w:rsidP="00AB372F">
            <w:pPr>
              <w:spacing w:after="0" w:line="240" w:lineRule="auto"/>
              <w:ind w:right="-70"/>
              <w:jc w:val="center"/>
              <w:rPr>
                <w:rFonts w:ascii="Calibri" w:eastAsia="Times New Roman" w:hAnsi="Calibri" w:cs="Times New Roman"/>
                <w:color w:val="000000" w:themeColor="text1"/>
                <w:lang w:eastAsia="pl-PL"/>
              </w:rPr>
            </w:pPr>
          </w:p>
        </w:tc>
      </w:tr>
      <w:tr w:rsidR="00FC4E5D" w:rsidRPr="00CA1FA4" w14:paraId="7934EC92" w14:textId="77777777" w:rsidTr="00AB372F">
        <w:trPr>
          <w:trHeight w:val="540"/>
          <w:jc w:val="center"/>
        </w:trPr>
        <w:tc>
          <w:tcPr>
            <w:tcW w:w="5000" w:type="pct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D357BB9" w14:textId="77777777" w:rsidR="00801F17" w:rsidRPr="00801F17" w:rsidRDefault="00801F17" w:rsidP="00AB372F">
            <w:pPr>
              <w:spacing w:after="20"/>
              <w:ind w:right="-465"/>
              <w:rPr>
                <w:rFonts w:ascii="Calibri" w:eastAsia="Times New Roman" w:hAnsi="Calibri" w:cs="Times New Roman"/>
                <w:b/>
                <w:color w:val="000000" w:themeColor="text1"/>
                <w:lang w:eastAsia="pl-PL"/>
              </w:rPr>
            </w:pPr>
            <w:r w:rsidRPr="00801F17">
              <w:rPr>
                <w:rFonts w:ascii="Calibri" w:eastAsia="Times New Roman" w:hAnsi="Calibri" w:cs="Times New Roman"/>
                <w:b/>
                <w:color w:val="000000" w:themeColor="text1"/>
                <w:lang w:eastAsia="pl-PL"/>
              </w:rPr>
              <w:t xml:space="preserve">Opis i uzasadnienie ewentualnych rozbieżności </w:t>
            </w:r>
          </w:p>
          <w:p w14:paraId="7223BB4C" w14:textId="027A17C4" w:rsidR="009F35AA" w:rsidRDefault="00801F17" w:rsidP="00AB372F">
            <w:pPr>
              <w:spacing w:after="0" w:line="240" w:lineRule="auto"/>
              <w:ind w:right="72"/>
              <w:jc w:val="both"/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522B2F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 xml:space="preserve">Jeżeli w </w:t>
            </w:r>
            <w:r w:rsidR="00D35C05" w:rsidRPr="00522B2F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>t</w:t>
            </w:r>
            <w:r w:rsidR="00D35C05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>rakcie</w:t>
            </w:r>
            <w:r w:rsidRPr="00522B2F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 xml:space="preserve"> okresu sprawozdawczego nastąpiły odstępstwa od ustaleń rzeczowych/czasowych zawartych w umowie w ramach zadania</w:t>
            </w:r>
            <w:r w:rsidR="00D76CE0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>/etapu</w:t>
            </w:r>
            <w:r w:rsidRPr="00522B2F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>, należy wskazać, jakie są to odstępstwa, podać przyczyny rozbieżności, wymienić podjęte lub planowane działania naprawcze, określić wpływ na dalszą realizację projektu oraz osiągnięcie planowanych rezultatów projektu</w:t>
            </w:r>
            <w:r w:rsidR="009F35AA">
              <w:rPr>
                <w:rFonts w:ascii="Calibri" w:eastAsia="Times New Roman" w:hAnsi="Calibri" w:cs="Times New Roman"/>
                <w:i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</w:p>
          <w:p w14:paraId="76E63966" w14:textId="5290D824" w:rsidR="00D74378" w:rsidRPr="00C23F38" w:rsidRDefault="00D74378" w:rsidP="00AB372F">
            <w:pPr>
              <w:spacing w:after="60" w:line="240" w:lineRule="auto"/>
              <w:ind w:right="74"/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0A1C7B" w:rsidRPr="00CA1FA4" w14:paraId="61BF20F7" w14:textId="77777777" w:rsidTr="007516BD">
        <w:trPr>
          <w:trHeight w:val="1198"/>
          <w:jc w:val="center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5D0AFB" w14:textId="4E9CFD28" w:rsidR="000A1C7B" w:rsidRPr="000A1C7B" w:rsidRDefault="000A1C7B" w:rsidP="00AB372F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0A1C7B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7AF702" w14:textId="19C0BE6A" w:rsidR="000A1C7B" w:rsidRPr="000A1C7B" w:rsidRDefault="000A1C7B" w:rsidP="00B76DF1">
            <w:pPr>
              <w:spacing w:after="0" w:line="240" w:lineRule="auto"/>
              <w:ind w:left="-74" w:right="-75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A1C7B">
              <w:rPr>
                <w:rFonts w:eastAsiaTheme="minorEastAsia"/>
                <w:bCs/>
                <w:color w:val="000000" w:themeColor="text1"/>
                <w:sz w:val="18"/>
                <w:szCs w:val="18"/>
                <w:lang w:eastAsia="pl-PL"/>
              </w:rPr>
              <w:t>Opis zmian/ odstępstw od założeń w umowie</w:t>
            </w:r>
          </w:p>
        </w:tc>
        <w:tc>
          <w:tcPr>
            <w:tcW w:w="7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62C791" w14:textId="689624E3" w:rsidR="000A1C7B" w:rsidRPr="000A1C7B" w:rsidRDefault="000A1C7B" w:rsidP="00AB37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A1C7B">
              <w:rPr>
                <w:rFonts w:eastAsiaTheme="minorEastAsia"/>
                <w:bCs/>
                <w:color w:val="000000" w:themeColor="text1"/>
                <w:sz w:val="18"/>
                <w:szCs w:val="18"/>
                <w:lang w:eastAsia="pl-PL"/>
              </w:rPr>
              <w:t>Przyczyny</w:t>
            </w:r>
          </w:p>
        </w:tc>
        <w:tc>
          <w:tcPr>
            <w:tcW w:w="7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08ED639" w14:textId="39477FEC" w:rsidR="000A1C7B" w:rsidRPr="000A1C7B" w:rsidRDefault="000A1C7B" w:rsidP="00AB37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A1C7B">
              <w:rPr>
                <w:rFonts w:eastAsiaTheme="minorEastAsia" w:cs="Calibri"/>
                <w:color w:val="000000" w:themeColor="text1"/>
                <w:sz w:val="18"/>
                <w:szCs w:val="18"/>
                <w:lang w:eastAsia="pl-PL"/>
              </w:rPr>
              <w:t>Podjęte lub planowane działania zaradcze</w:t>
            </w:r>
          </w:p>
        </w:tc>
        <w:tc>
          <w:tcPr>
            <w:tcW w:w="95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2BD2CAA" w14:textId="3F4DCA5C" w:rsidR="000A1C7B" w:rsidRPr="000A1C7B" w:rsidRDefault="000A1C7B" w:rsidP="00AB372F">
            <w:pPr>
              <w:spacing w:after="0" w:line="240" w:lineRule="auto"/>
              <w:ind w:right="-68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A1C7B">
              <w:rPr>
                <w:rFonts w:eastAsiaTheme="minorEastAsia" w:cs="Calibri"/>
                <w:color w:val="000000" w:themeColor="text1"/>
                <w:sz w:val="18"/>
                <w:szCs w:val="18"/>
                <w:lang w:eastAsia="pl-PL"/>
              </w:rPr>
              <w:t>Wpływ na dalszą realizację projektu oraz osiągnięcie planowanych rezultatów projektu</w:t>
            </w:r>
          </w:p>
        </w:tc>
        <w:tc>
          <w:tcPr>
            <w:tcW w:w="1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5883A4" w14:textId="298A0F06" w:rsidR="000A1C7B" w:rsidRPr="000A1C7B" w:rsidRDefault="000A1C7B" w:rsidP="00AB37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A1C7B">
              <w:rPr>
                <w:rFonts w:eastAsiaTheme="minorEastAsia" w:cs="Calibri"/>
                <w:color w:val="000000" w:themeColor="text1"/>
                <w:sz w:val="18"/>
                <w:szCs w:val="18"/>
                <w:lang w:eastAsia="pl-PL"/>
              </w:rPr>
              <w:t xml:space="preserve">Data numer dokumentu informującego </w:t>
            </w:r>
            <w:r w:rsidR="00E82514" w:rsidRPr="000A1C7B">
              <w:rPr>
                <w:rFonts w:eastAsiaTheme="minorEastAsia" w:cs="Calibri"/>
                <w:color w:val="000000" w:themeColor="text1"/>
                <w:sz w:val="18"/>
                <w:szCs w:val="18"/>
                <w:lang w:eastAsia="pl-PL"/>
              </w:rPr>
              <w:t>NCBR</w:t>
            </w:r>
            <w:r w:rsidRPr="000A1C7B">
              <w:rPr>
                <w:rFonts w:eastAsiaTheme="minorEastAsia" w:cs="Calibri"/>
                <w:color w:val="000000" w:themeColor="text1"/>
                <w:sz w:val="18"/>
                <w:szCs w:val="18"/>
                <w:lang w:eastAsia="pl-PL"/>
              </w:rPr>
              <w:t xml:space="preserve"> oraz w przypadku </w:t>
            </w:r>
            <w:r w:rsidR="00E82514" w:rsidRPr="000A1C7B">
              <w:rPr>
                <w:rFonts w:eastAsiaTheme="minorEastAsia" w:cs="Calibri"/>
                <w:color w:val="000000" w:themeColor="text1"/>
                <w:sz w:val="18"/>
                <w:szCs w:val="18"/>
                <w:lang w:eastAsia="pl-PL"/>
              </w:rPr>
              <w:t>podpisania aneksu</w:t>
            </w:r>
            <w:r w:rsidRPr="000A1C7B">
              <w:rPr>
                <w:rFonts w:eastAsiaTheme="minorEastAsia" w:cs="Calibri"/>
                <w:color w:val="000000" w:themeColor="text1"/>
                <w:sz w:val="18"/>
                <w:szCs w:val="18"/>
                <w:lang w:eastAsia="pl-PL"/>
              </w:rPr>
              <w:t xml:space="preserve"> jego numer i datę (jeżeli dotyczy)</w:t>
            </w:r>
          </w:p>
        </w:tc>
      </w:tr>
      <w:tr w:rsidR="000A1C7B" w:rsidRPr="00CA1FA4" w14:paraId="041CF00F" w14:textId="77777777" w:rsidTr="007516BD">
        <w:trPr>
          <w:trHeight w:val="425"/>
          <w:jc w:val="center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991387" w14:textId="4D6D1E52" w:rsidR="000A1C7B" w:rsidRPr="000A1C7B" w:rsidRDefault="000A1C7B" w:rsidP="006D74B4">
            <w:pPr>
              <w:spacing w:after="0" w:line="240" w:lineRule="auto"/>
              <w:ind w:right="-66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A1C7B"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8EFBE1" w14:textId="2E77002E" w:rsidR="000A1C7B" w:rsidRPr="000A1C7B" w:rsidRDefault="000A1C7B" w:rsidP="006D74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A1C7B"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61DEC7" w14:textId="19CA6ECA" w:rsidR="000A1C7B" w:rsidRPr="000A1C7B" w:rsidRDefault="000A1C7B" w:rsidP="006D74B4">
            <w:pPr>
              <w:spacing w:after="0" w:line="240" w:lineRule="auto"/>
              <w:ind w:right="-75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A1C7B"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AC2B79" w14:textId="3135557E" w:rsidR="000A1C7B" w:rsidRPr="000A1C7B" w:rsidRDefault="000A1C7B" w:rsidP="006D74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A1C7B"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5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0C76C2" w14:textId="3E05A5F4" w:rsidR="000A1C7B" w:rsidRPr="000A1C7B" w:rsidRDefault="000A1C7B" w:rsidP="006D74B4">
            <w:pPr>
              <w:spacing w:after="0" w:line="240" w:lineRule="auto"/>
              <w:ind w:right="-68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A1C7B"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E9BDA3" w14:textId="51238B74" w:rsidR="000A1C7B" w:rsidRPr="000A1C7B" w:rsidRDefault="000A1C7B" w:rsidP="006D74B4">
            <w:pPr>
              <w:spacing w:after="0" w:line="240" w:lineRule="auto"/>
              <w:ind w:right="72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A1C7B"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  <w:t>6</w:t>
            </w:r>
          </w:p>
        </w:tc>
      </w:tr>
      <w:tr w:rsidR="000A1C7B" w:rsidRPr="00CA1FA4" w14:paraId="491AF081" w14:textId="77777777" w:rsidTr="007516BD">
        <w:trPr>
          <w:trHeight w:val="540"/>
          <w:jc w:val="center"/>
        </w:trPr>
        <w:tc>
          <w:tcPr>
            <w:tcW w:w="6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BD217D" w14:textId="77777777" w:rsidR="000A1C7B" w:rsidRPr="000A1C7B" w:rsidRDefault="000A1C7B" w:rsidP="00AB372F">
            <w:pPr>
              <w:ind w:right="-466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2BA73AD" w14:textId="77777777" w:rsidR="000A1C7B" w:rsidRPr="000A1C7B" w:rsidRDefault="000A1C7B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5F4A7AF" w14:textId="77777777" w:rsidR="000A1C7B" w:rsidRPr="000A1C7B" w:rsidRDefault="000A1C7B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7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D1E946" w14:textId="77777777" w:rsidR="000A1C7B" w:rsidRPr="000A1C7B" w:rsidRDefault="000A1C7B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95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EEF048" w14:textId="77777777" w:rsidR="000A1C7B" w:rsidRPr="000A1C7B" w:rsidRDefault="000A1C7B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30618B" w14:textId="77777777" w:rsidR="000A1C7B" w:rsidRPr="000A1C7B" w:rsidRDefault="000A1C7B" w:rsidP="00AB372F">
            <w:pPr>
              <w:spacing w:after="0" w:line="240" w:lineRule="auto"/>
              <w:ind w:right="-466"/>
              <w:rPr>
                <w:rFonts w:ascii="Calibri" w:eastAsia="Times New Roman" w:hAnsi="Calibri" w:cs="Times New Roman"/>
                <w:b/>
                <w:color w:val="000000" w:themeColor="text1"/>
                <w:sz w:val="18"/>
                <w:szCs w:val="18"/>
                <w:lang w:eastAsia="pl-PL"/>
              </w:rPr>
            </w:pPr>
          </w:p>
        </w:tc>
      </w:tr>
    </w:tbl>
    <w:p w14:paraId="1A5FB287" w14:textId="77777777" w:rsidR="00617A5C" w:rsidRDefault="00617A5C" w:rsidP="00AB372F">
      <w:pPr>
        <w:ind w:right="-466"/>
      </w:pPr>
    </w:p>
    <w:tbl>
      <w:tblPr>
        <w:tblStyle w:val="Tabela-Siatka"/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9358CD" w:rsidRPr="002B3A27" w14:paraId="5A8E7F74" w14:textId="77777777" w:rsidTr="00AB372F">
        <w:trPr>
          <w:trHeight w:val="478"/>
        </w:trPr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6523380" w14:textId="12559A1D" w:rsidR="009358CD" w:rsidRDefault="009358CD" w:rsidP="009352E9">
            <w:pPr>
              <w:ind w:right="39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E. </w:t>
            </w:r>
            <w:r w:rsidR="00486B96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PLAN KOMERCJALIZACJI WYNIKÓW BADAŃ PO ZAKOŃCZENIU PROJEKTU</w:t>
            </w:r>
          </w:p>
        </w:tc>
      </w:tr>
      <w:tr w:rsidR="009358CD" w:rsidRPr="002B3A27" w14:paraId="7874954F" w14:textId="77777777" w:rsidTr="00AB372F">
        <w:trPr>
          <w:trHeight w:val="1005"/>
        </w:trPr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7BC69B2" w14:textId="20024D30" w:rsidR="009358CD" w:rsidRDefault="009358CD" w:rsidP="00AB372F">
            <w:pPr>
              <w:ind w:right="-466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E1</w:t>
            </w:r>
            <w:r w:rsidRPr="006C4AEA">
              <w:rPr>
                <w:rFonts w:ascii="Calibri" w:eastAsia="Times New Roman" w:hAnsi="Calibri" w:cs="Times New Roman"/>
                <w:b/>
                <w:bCs/>
                <w:color w:val="000000"/>
              </w:rPr>
              <w:t>.</w:t>
            </w:r>
            <w:r w:rsidR="00770AB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Pr="00F420E8">
              <w:rPr>
                <w:b/>
                <w:color w:val="000000" w:themeColor="text1"/>
              </w:rPr>
              <w:t xml:space="preserve">OPIS MOŻLIWOŚCI </w:t>
            </w:r>
            <w:r>
              <w:rPr>
                <w:b/>
                <w:color w:val="000000" w:themeColor="text1"/>
              </w:rPr>
              <w:t>KOMERCJALIZACJI</w:t>
            </w:r>
            <w:r>
              <w:rPr>
                <w:rStyle w:val="Odwoanieprzypisudolnego"/>
                <w:b/>
                <w:color w:val="000000" w:themeColor="text1"/>
              </w:rPr>
              <w:footnoteReference w:id="15"/>
            </w:r>
            <w:r>
              <w:rPr>
                <w:b/>
                <w:color w:val="000000" w:themeColor="text1"/>
              </w:rPr>
              <w:t xml:space="preserve"> I WDROŻENIA</w:t>
            </w:r>
            <w:r w:rsidR="00534E1B">
              <w:rPr>
                <w:b/>
                <w:color w:val="000000" w:themeColor="text1"/>
              </w:rPr>
              <w:t>/</w:t>
            </w:r>
            <w:r w:rsidR="00952CAD">
              <w:rPr>
                <w:b/>
                <w:color w:val="000000" w:themeColor="text1"/>
              </w:rPr>
              <w:t>WYKORZYSTANIA W PRAKTYCE</w:t>
            </w:r>
            <w:r>
              <w:rPr>
                <w:rStyle w:val="Odwoanieprzypisudolnego"/>
                <w:b/>
                <w:color w:val="000000" w:themeColor="text1"/>
              </w:rPr>
              <w:footnoteReference w:id="16"/>
            </w:r>
            <w:r w:rsidRPr="00F420E8">
              <w:rPr>
                <w:b/>
                <w:color w:val="000000" w:themeColor="text1"/>
              </w:rPr>
              <w:t xml:space="preserve"> WYNIKÓW </w:t>
            </w:r>
            <w:r>
              <w:rPr>
                <w:b/>
                <w:color w:val="000000" w:themeColor="text1"/>
              </w:rPr>
              <w:t>PROJEKTU</w:t>
            </w:r>
          </w:p>
          <w:p w14:paraId="34CF571A" w14:textId="112E5E2B" w:rsidR="00075D04" w:rsidRDefault="009358CD" w:rsidP="00AB372F">
            <w:pPr>
              <w:ind w:right="31"/>
              <w:jc w:val="both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C23F38">
              <w:rPr>
                <w:i/>
                <w:color w:val="000000" w:themeColor="text1"/>
                <w:sz w:val="18"/>
                <w:szCs w:val="18"/>
              </w:rPr>
              <w:t xml:space="preserve">Należy podać </w:t>
            </w:r>
            <w:r w:rsidRPr="00F521A6">
              <w:rPr>
                <w:i/>
                <w:color w:val="000000" w:themeColor="text1"/>
                <w:sz w:val="18"/>
                <w:szCs w:val="18"/>
              </w:rPr>
              <w:t xml:space="preserve">informację czy </w:t>
            </w:r>
            <w:r w:rsidR="00066AF9" w:rsidRPr="00F521A6">
              <w:rPr>
                <w:i/>
                <w:color w:val="000000" w:themeColor="text1"/>
                <w:sz w:val="18"/>
                <w:szCs w:val="18"/>
              </w:rPr>
              <w:t xml:space="preserve">zostały </w:t>
            </w:r>
            <w:r w:rsidRPr="00F521A6">
              <w:rPr>
                <w:i/>
                <w:color w:val="000000" w:themeColor="text1"/>
                <w:sz w:val="18"/>
                <w:szCs w:val="18"/>
              </w:rPr>
              <w:t xml:space="preserve">osiągnięte cele projektu zawarte w opisie stanowiącym załącznik do </w:t>
            </w:r>
            <w:r w:rsidR="00AA090E">
              <w:rPr>
                <w:i/>
                <w:color w:val="000000" w:themeColor="text1"/>
                <w:sz w:val="18"/>
                <w:szCs w:val="18"/>
              </w:rPr>
              <w:t>U</w:t>
            </w:r>
            <w:r w:rsidRPr="00F521A6">
              <w:rPr>
                <w:i/>
                <w:color w:val="000000" w:themeColor="text1"/>
                <w:sz w:val="18"/>
                <w:szCs w:val="18"/>
              </w:rPr>
              <w:t>mowy</w:t>
            </w:r>
            <w:r w:rsidR="00AA090E">
              <w:rPr>
                <w:i/>
                <w:color w:val="000000" w:themeColor="text1"/>
                <w:sz w:val="18"/>
                <w:szCs w:val="18"/>
              </w:rPr>
              <w:t xml:space="preserve"> (wniosek o dofinansowanie)</w:t>
            </w:r>
            <w:r w:rsidRPr="00F521A6">
              <w:rPr>
                <w:i/>
                <w:color w:val="000000" w:themeColor="text1"/>
                <w:sz w:val="18"/>
                <w:szCs w:val="18"/>
              </w:rPr>
              <w:t xml:space="preserve"> oraz w jaki sposób planowane jest zastosowanie wyników projektu w działalności gospodarczej</w:t>
            </w:r>
            <w:r w:rsidR="00075D04">
              <w:rPr>
                <w:i/>
                <w:color w:val="000000" w:themeColor="text1"/>
                <w:sz w:val="18"/>
                <w:szCs w:val="18"/>
              </w:rPr>
              <w:t xml:space="preserve"> (w przypadku raportu z fazy A należy wskazać, w jaki sposób planowane jest zastosowanie wyników fazy badawczej w realizacji fazy przygotowania do zastosowania (faza B) w praktyce</w:t>
            </w:r>
            <w:r w:rsidRPr="00F521A6">
              <w:rPr>
                <w:i/>
                <w:color w:val="000000" w:themeColor="text1"/>
                <w:sz w:val="18"/>
                <w:szCs w:val="18"/>
              </w:rPr>
              <w:t xml:space="preserve">. </w:t>
            </w:r>
            <w:r w:rsidRPr="00DF372F">
              <w:rPr>
                <w:b/>
                <w:i/>
                <w:color w:val="000000" w:themeColor="text1"/>
                <w:sz w:val="18"/>
                <w:szCs w:val="18"/>
              </w:rPr>
              <w:t>W</w:t>
            </w:r>
            <w:r w:rsidR="00156AD9">
              <w:rPr>
                <w:b/>
                <w:i/>
                <w:color w:val="000000" w:themeColor="text1"/>
                <w:sz w:val="18"/>
                <w:szCs w:val="18"/>
              </w:rPr>
              <w:t> </w:t>
            </w:r>
            <w:r w:rsidRPr="00DF372F">
              <w:rPr>
                <w:b/>
                <w:i/>
                <w:color w:val="000000" w:themeColor="text1"/>
                <w:sz w:val="18"/>
                <w:szCs w:val="18"/>
              </w:rPr>
              <w:t>przypadku</w:t>
            </w:r>
            <w:r w:rsidR="0058217A">
              <w:rPr>
                <w:b/>
                <w:i/>
                <w:color w:val="000000" w:themeColor="text1"/>
                <w:sz w:val="18"/>
                <w:szCs w:val="18"/>
              </w:rPr>
              <w:t>,</w:t>
            </w:r>
            <w:r w:rsidRPr="00DF372F">
              <w:rPr>
                <w:b/>
                <w:i/>
                <w:color w:val="000000" w:themeColor="text1"/>
                <w:sz w:val="18"/>
                <w:szCs w:val="18"/>
              </w:rPr>
              <w:t xml:space="preserve"> gdy plany dotyczące komercjalizacji wyników projektu wskazane w opisie projektu straciły aktualność, konieczne jest </w:t>
            </w:r>
            <w:r w:rsidRPr="00DF372F">
              <w:rPr>
                <w:b/>
                <w:i/>
                <w:color w:val="000000" w:themeColor="text1"/>
                <w:sz w:val="18"/>
                <w:szCs w:val="18"/>
              </w:rPr>
              <w:lastRenderedPageBreak/>
              <w:t>zamieszczenie nowego opisu możliwości zastosowania wyników projektu w działalności gospodarczej</w:t>
            </w:r>
            <w:r w:rsidR="0058217A">
              <w:rPr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r w:rsidR="0058217A" w:rsidRPr="0058217A">
              <w:rPr>
                <w:bCs/>
                <w:i/>
                <w:color w:val="000000" w:themeColor="text1"/>
                <w:sz w:val="18"/>
                <w:szCs w:val="18"/>
              </w:rPr>
              <w:t>(</w:t>
            </w:r>
            <w:r w:rsidR="0058217A">
              <w:rPr>
                <w:bCs/>
                <w:i/>
                <w:color w:val="000000" w:themeColor="text1"/>
                <w:sz w:val="18"/>
                <w:szCs w:val="18"/>
              </w:rPr>
              <w:t>z</w:t>
            </w:r>
            <w:r w:rsidR="0058217A" w:rsidRPr="00DE59F9">
              <w:rPr>
                <w:i/>
                <w:sz w:val="16"/>
                <w:szCs w:val="16"/>
              </w:rPr>
              <w:t>miana w zakresie zastosowania wyników projektu powinna być przeprocedowana zgodnie z Umową</w:t>
            </w:r>
            <w:r w:rsidR="0058217A">
              <w:rPr>
                <w:i/>
                <w:sz w:val="16"/>
                <w:szCs w:val="16"/>
              </w:rPr>
              <w:t>)</w:t>
            </w:r>
            <w:r w:rsidRPr="00DF372F">
              <w:rPr>
                <w:b/>
                <w:i/>
                <w:color w:val="000000" w:themeColor="text1"/>
                <w:sz w:val="18"/>
                <w:szCs w:val="18"/>
              </w:rPr>
              <w:t>.</w:t>
            </w:r>
          </w:p>
          <w:p w14:paraId="022FA25E" w14:textId="12F3E8D0" w:rsidR="009358CD" w:rsidRDefault="00075D04" w:rsidP="00AB372F">
            <w:pPr>
              <w:ind w:right="31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>Należy podać ogólną informac</w:t>
            </w:r>
            <w:r w:rsidR="001C5C3B">
              <w:rPr>
                <w:b/>
                <w:i/>
                <w:color w:val="000000" w:themeColor="text1"/>
                <w:sz w:val="18"/>
                <w:szCs w:val="18"/>
              </w:rPr>
              <w:t>j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t>ę, czy i w jakim stopniu wyniki fazy badawczej mogą przełożyć się na spełnienie celów (głównego i</w:t>
            </w:r>
            <w:r w:rsidR="00156AD9">
              <w:rPr>
                <w:b/>
                <w:i/>
                <w:color w:val="000000" w:themeColor="text1"/>
                <w:sz w:val="18"/>
                <w:szCs w:val="18"/>
              </w:rPr>
              <w:t> 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t>szczegółowych) Programu</w:t>
            </w:r>
            <w:r>
              <w:rPr>
                <w:rStyle w:val="Odwoanieprzypisudolnego"/>
                <w:b/>
                <w:i/>
                <w:color w:val="000000" w:themeColor="text1"/>
                <w:sz w:val="18"/>
                <w:szCs w:val="18"/>
              </w:rPr>
              <w:footnoteReference w:id="17"/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t>.</w:t>
            </w:r>
            <w:r w:rsidR="009358CD" w:rsidRPr="00DF372F">
              <w:rPr>
                <w:b/>
                <w:i/>
                <w:color w:val="000000" w:themeColor="text1"/>
                <w:sz w:val="18"/>
                <w:szCs w:val="18"/>
              </w:rPr>
              <w:tab/>
            </w:r>
          </w:p>
        </w:tc>
      </w:tr>
      <w:tr w:rsidR="009358CD" w14:paraId="54AFEBCD" w14:textId="77777777" w:rsidTr="007516BD">
        <w:trPr>
          <w:trHeight w:val="1149"/>
        </w:trPr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0FB81" w14:textId="77777777" w:rsidR="009358CD" w:rsidRDefault="009358CD" w:rsidP="00AB372F">
            <w:pPr>
              <w:ind w:right="-466"/>
            </w:pPr>
            <w:r>
              <w:lastRenderedPageBreak/>
              <w:t>Możliwości komercjalizacji:</w:t>
            </w:r>
          </w:p>
          <w:p w14:paraId="75D39146" w14:textId="18A9322E" w:rsidR="009358CD" w:rsidRDefault="009358CD" w:rsidP="00AB372F">
            <w:pPr>
              <w:spacing w:before="60" w:after="60"/>
              <w:ind w:right="-466"/>
            </w:pPr>
            <w:r w:rsidRPr="0050647B">
              <w:rPr>
                <w:rFonts w:cs="Times New Roman"/>
                <w:i/>
                <w:sz w:val="18"/>
                <w:szCs w:val="18"/>
              </w:rPr>
              <w:t>Minimum 300 znaków</w:t>
            </w:r>
          </w:p>
          <w:p w14:paraId="50793340" w14:textId="77777777" w:rsidR="009358CD" w:rsidRDefault="009358CD" w:rsidP="00AB372F"/>
        </w:tc>
      </w:tr>
      <w:tr w:rsidR="009358CD" w14:paraId="4C89295D" w14:textId="77777777" w:rsidTr="007516BD">
        <w:trPr>
          <w:trHeight w:val="1265"/>
        </w:trPr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5F13C" w14:textId="77777777" w:rsidR="009358CD" w:rsidRDefault="009358CD" w:rsidP="00AB372F">
            <w:pPr>
              <w:ind w:right="-466"/>
            </w:pPr>
            <w:r>
              <w:t>Możliwości wdrożenia:</w:t>
            </w:r>
          </w:p>
          <w:p w14:paraId="25347BDE" w14:textId="77777777" w:rsidR="009358CD" w:rsidRDefault="009358CD" w:rsidP="00AB372F">
            <w:pPr>
              <w:spacing w:before="60" w:after="60"/>
              <w:ind w:right="31"/>
              <w:rPr>
                <w:rFonts w:cs="Times New Roman"/>
                <w:i/>
                <w:sz w:val="18"/>
                <w:szCs w:val="18"/>
              </w:rPr>
            </w:pPr>
            <w:r w:rsidRPr="0050647B">
              <w:rPr>
                <w:rFonts w:cs="Times New Roman"/>
                <w:i/>
                <w:sz w:val="18"/>
                <w:szCs w:val="18"/>
              </w:rPr>
              <w:t>Minimum 300 znaków</w:t>
            </w:r>
          </w:p>
          <w:p w14:paraId="01DB1389" w14:textId="15EC4203" w:rsidR="009358CD" w:rsidRDefault="009358CD" w:rsidP="00AB372F">
            <w:pPr>
              <w:ind w:right="-466"/>
            </w:pPr>
          </w:p>
        </w:tc>
      </w:tr>
      <w:tr w:rsidR="009358CD" w14:paraId="4C91859F" w14:textId="77777777" w:rsidTr="00AB372F">
        <w:trPr>
          <w:trHeight w:val="733"/>
        </w:trPr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00280F76" w14:textId="4E39A710" w:rsidR="00066AF9" w:rsidRPr="00DF372F" w:rsidRDefault="009358CD" w:rsidP="00AB372F">
            <w:pPr>
              <w:ind w:right="-466"/>
              <w:rPr>
                <w:b/>
                <w:color w:val="000000" w:themeColor="text1"/>
              </w:rPr>
            </w:pPr>
            <w:r w:rsidRPr="00DF372F">
              <w:rPr>
                <w:rFonts w:ascii="Calibri" w:eastAsia="Times New Roman" w:hAnsi="Calibri" w:cs="Times New Roman"/>
                <w:b/>
                <w:bCs/>
                <w:color w:val="000000" w:themeColor="text1"/>
              </w:rPr>
              <w:t>E2</w:t>
            </w:r>
            <w:r w:rsidR="002C2B0A">
              <w:rPr>
                <w:rFonts w:ascii="Calibri" w:eastAsia="Times New Roman" w:hAnsi="Calibri" w:cs="Times New Roman"/>
                <w:b/>
                <w:bCs/>
                <w:color w:val="000000" w:themeColor="text1"/>
              </w:rPr>
              <w:t>.</w:t>
            </w:r>
            <w:r w:rsidR="00066AF9" w:rsidRPr="00DF372F">
              <w:rPr>
                <w:b/>
                <w:color w:val="000000" w:themeColor="text1"/>
              </w:rPr>
              <w:t xml:space="preserve"> ANALIZA RYNKU</w:t>
            </w:r>
          </w:p>
          <w:p w14:paraId="4504B046" w14:textId="1D686084" w:rsidR="009358CD" w:rsidRPr="00AB372F" w:rsidRDefault="009358CD" w:rsidP="00AB372F">
            <w:pPr>
              <w:ind w:right="-466"/>
              <w:rPr>
                <w:b/>
                <w:color w:val="000000" w:themeColor="text1"/>
                <w:sz w:val="6"/>
                <w:szCs w:val="6"/>
              </w:rPr>
            </w:pPr>
          </w:p>
          <w:p w14:paraId="14BD362F" w14:textId="326B175B" w:rsidR="006F53EB" w:rsidRDefault="006F53EB" w:rsidP="00200375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F372F">
              <w:rPr>
                <w:b/>
                <w:i/>
                <w:color w:val="000000" w:themeColor="text1"/>
                <w:sz w:val="18"/>
                <w:szCs w:val="18"/>
              </w:rPr>
              <w:t>Raport okresowy</w:t>
            </w:r>
            <w:r w:rsidRPr="00DF372F">
              <w:rPr>
                <w:i/>
                <w:color w:val="000000" w:themeColor="text1"/>
                <w:sz w:val="18"/>
                <w:szCs w:val="18"/>
              </w:rPr>
              <w:t xml:space="preserve"> - </w:t>
            </w:r>
            <w:r w:rsidR="009358CD" w:rsidRPr="00DF372F">
              <w:rPr>
                <w:i/>
                <w:color w:val="000000" w:themeColor="text1"/>
                <w:sz w:val="18"/>
                <w:szCs w:val="18"/>
              </w:rPr>
              <w:t xml:space="preserve">Należy opisać </w:t>
            </w:r>
            <w:r w:rsidRPr="00DF372F">
              <w:rPr>
                <w:i/>
                <w:color w:val="000000" w:themeColor="text1"/>
                <w:sz w:val="18"/>
                <w:szCs w:val="18"/>
              </w:rPr>
              <w:t xml:space="preserve">bieżącą </w:t>
            </w:r>
            <w:r w:rsidR="009358CD" w:rsidRPr="00DF372F">
              <w:rPr>
                <w:i/>
                <w:color w:val="000000" w:themeColor="text1"/>
                <w:sz w:val="18"/>
                <w:szCs w:val="18"/>
              </w:rPr>
              <w:t xml:space="preserve">sytuację rynkową oraz zdiagnozować sytuację </w:t>
            </w:r>
            <w:r w:rsidR="00436B27" w:rsidRPr="00DF372F">
              <w:rPr>
                <w:i/>
                <w:color w:val="000000" w:themeColor="text1"/>
                <w:sz w:val="18"/>
                <w:szCs w:val="18"/>
              </w:rPr>
              <w:t xml:space="preserve">podmiotu </w:t>
            </w:r>
            <w:r w:rsidR="009358CD" w:rsidRPr="00DF372F">
              <w:rPr>
                <w:i/>
                <w:color w:val="000000" w:themeColor="text1"/>
                <w:sz w:val="18"/>
                <w:szCs w:val="18"/>
              </w:rPr>
              <w:t xml:space="preserve">na rynku, przeprowadzić analizę produktów/usług/technologii będących wynikiem projektu zarówno w kontekście produktów/usług/technologii konkurencyjnych, jak również mogących pełnić rolę substytutów. </w:t>
            </w:r>
            <w:r w:rsidRPr="00DF372F">
              <w:rPr>
                <w:i/>
                <w:color w:val="000000" w:themeColor="text1"/>
                <w:sz w:val="18"/>
                <w:szCs w:val="18"/>
              </w:rPr>
              <w:t>Szczególnie należy opisać zmiany jakie zaszły w okresie sprawozdawczym w stosunku do opisu projektu.</w:t>
            </w:r>
          </w:p>
          <w:p w14:paraId="7083E777" w14:textId="77777777" w:rsidR="002F744A" w:rsidRPr="00DF372F" w:rsidRDefault="002F744A" w:rsidP="002F744A">
            <w:pPr>
              <w:spacing w:before="120"/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156AD9">
              <w:rPr>
                <w:b/>
                <w:bCs/>
                <w:i/>
                <w:color w:val="000000" w:themeColor="text1"/>
                <w:sz w:val="18"/>
                <w:szCs w:val="18"/>
              </w:rPr>
              <w:t>Raport z fazy badawczej (fazy A)</w:t>
            </w:r>
            <w:r w:rsidRPr="00156AD9">
              <w:rPr>
                <w:i/>
                <w:color w:val="000000" w:themeColor="text1"/>
                <w:sz w:val="18"/>
                <w:szCs w:val="18"/>
              </w:rPr>
              <w:t xml:space="preserve"> - Należy opisać bieżącą sytuację rynkową oraz zdiagnozować sytuację podmiotu na rynku, przeprowadzić analizę produktów/usług/technologii będących wynikiem projektu zarówno w kontekście produktów/usług/technologii konkurencyjnych, jak również mogących pełnić rolę substytutów. Należy </w:t>
            </w:r>
            <w:r w:rsidRPr="00156AD9">
              <w:rPr>
                <w:rFonts w:ascii="Calibri" w:eastAsia="Times New Roman" w:hAnsi="Calibri" w:cs="Times New Roman"/>
                <w:i/>
                <w:sz w:val="18"/>
                <w:szCs w:val="18"/>
                <w:lang w:eastAsia="pl-PL"/>
              </w:rPr>
              <w:t>przeprowadzić analizę możliwości praktycznego zastosowania rozwiązań będących wynikiem fazy A. Należy również podać, czy i jeżeli tak, to w jaki sposób wyniki fazy badawczej przekładają się lub mogą wpłynąć w przyszłości – także w wyniku wdrożenia w ramach fazy B – na sytuację gospodarczą (Wnioskodawcy, jednostki administracji publicznej, regionu, państwa i in.).</w:t>
            </w:r>
          </w:p>
          <w:p w14:paraId="22F30267" w14:textId="77777777" w:rsidR="006F53EB" w:rsidRPr="00AB372F" w:rsidRDefault="006F53EB" w:rsidP="00AB372F">
            <w:pPr>
              <w:jc w:val="both"/>
              <w:rPr>
                <w:i/>
                <w:color w:val="000000" w:themeColor="text1"/>
                <w:sz w:val="6"/>
                <w:szCs w:val="6"/>
              </w:rPr>
            </w:pPr>
          </w:p>
          <w:p w14:paraId="7D0EDC1C" w14:textId="76E44BB0" w:rsidR="00066AF9" w:rsidRPr="00DF372F" w:rsidRDefault="006F53EB" w:rsidP="00AB372F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F372F">
              <w:rPr>
                <w:b/>
                <w:i/>
                <w:color w:val="000000" w:themeColor="text1"/>
                <w:sz w:val="18"/>
                <w:szCs w:val="18"/>
              </w:rPr>
              <w:t>Raport końcowy</w:t>
            </w:r>
            <w:r w:rsidRPr="00DF372F">
              <w:rPr>
                <w:i/>
                <w:color w:val="000000" w:themeColor="text1"/>
                <w:sz w:val="18"/>
                <w:szCs w:val="18"/>
              </w:rPr>
              <w:t xml:space="preserve">: - Należy opisać bieżącą sytuację rynkową oraz zdiagnozować sytuację podmiotu na rynku, przeprowadzić analizę produktów/usług/technologii będących wynikiem projektu zarówno w kontekście produktów/usług/technologii konkurencyjnych, jak również mogących pełnić rolę substytutów. </w:t>
            </w:r>
            <w:r w:rsidR="009358CD" w:rsidRPr="00DF372F">
              <w:rPr>
                <w:i/>
                <w:color w:val="000000" w:themeColor="text1"/>
                <w:sz w:val="18"/>
                <w:szCs w:val="18"/>
              </w:rPr>
              <w:t xml:space="preserve">Należy przeprowadzić szacunkową analizę kosztów wytworzenia produktu/usługi/technologii w stosunku do planowanej ceny produktu/usługi/technologii będącego wynikiem </w:t>
            </w:r>
            <w:r w:rsidR="00E82514" w:rsidRPr="00DF372F">
              <w:rPr>
                <w:i/>
                <w:color w:val="000000" w:themeColor="text1"/>
                <w:sz w:val="18"/>
                <w:szCs w:val="18"/>
              </w:rPr>
              <w:t>projektu oraz</w:t>
            </w:r>
            <w:r w:rsidR="00B33E4D" w:rsidRPr="00DF372F">
              <w:rPr>
                <w:i/>
                <w:color w:val="000000" w:themeColor="text1"/>
                <w:sz w:val="18"/>
                <w:szCs w:val="18"/>
              </w:rPr>
              <w:t xml:space="preserve"> zapotrzebowania/grupy potencjalnych odbiorców produktów/usług/technologii będących wynikiem projektu</w:t>
            </w:r>
            <w:r w:rsidR="009358CD" w:rsidRPr="00DF372F">
              <w:rPr>
                <w:i/>
                <w:color w:val="000000" w:themeColor="text1"/>
                <w:sz w:val="18"/>
                <w:szCs w:val="18"/>
              </w:rPr>
              <w:t xml:space="preserve">. Należy odnieść się do planowanej ceny i jakości produktu/usługi/technologii będącego wynikiem projektu w stosunku do ceny i jakości produktów konkurencyjnych. </w:t>
            </w:r>
            <w:r w:rsidR="00066AF9" w:rsidRPr="00DF372F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624D5A63" w14:textId="3097604E" w:rsidR="009358CD" w:rsidRPr="00DF372F" w:rsidRDefault="00066AF9" w:rsidP="00AB372F">
            <w:pPr>
              <w:spacing w:after="40"/>
              <w:jc w:val="both"/>
              <w:rPr>
                <w:i/>
                <w:color w:val="365F91" w:themeColor="accent1" w:themeShade="BF"/>
                <w:sz w:val="18"/>
                <w:szCs w:val="18"/>
              </w:rPr>
            </w:pPr>
            <w:r w:rsidRPr="00DF372F">
              <w:rPr>
                <w:i/>
                <w:color w:val="000000" w:themeColor="text1"/>
                <w:sz w:val="18"/>
                <w:szCs w:val="18"/>
              </w:rPr>
              <w:t>Należy załączyć posiadane opinie/ankiety/opracowania potwierdzające przedstawioną analizę rynku</w:t>
            </w:r>
            <w:r w:rsidR="008550BC" w:rsidRPr="00DF372F">
              <w:rPr>
                <w:i/>
                <w:color w:val="000000" w:themeColor="text1"/>
                <w:sz w:val="18"/>
                <w:szCs w:val="18"/>
              </w:rPr>
              <w:t xml:space="preserve"> (jeżeli dotyczy)</w:t>
            </w:r>
            <w:r w:rsidRPr="00DF372F">
              <w:rPr>
                <w:i/>
                <w:color w:val="000000" w:themeColor="text1"/>
                <w:sz w:val="18"/>
                <w:szCs w:val="18"/>
              </w:rPr>
              <w:t>.</w:t>
            </w:r>
          </w:p>
        </w:tc>
      </w:tr>
      <w:tr w:rsidR="009358CD" w:rsidRPr="009C03F3" w14:paraId="32359B66" w14:textId="77777777" w:rsidTr="00AB372F">
        <w:trPr>
          <w:trHeight w:val="475"/>
        </w:trPr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0150A37" w14:textId="7520CCDC" w:rsidR="009358CD" w:rsidRPr="00977FF5" w:rsidRDefault="009358CD" w:rsidP="00AB372F">
            <w:pPr>
              <w:ind w:right="-466"/>
              <w:rPr>
                <w:sz w:val="20"/>
                <w:szCs w:val="20"/>
              </w:rPr>
            </w:pPr>
          </w:p>
        </w:tc>
      </w:tr>
    </w:tbl>
    <w:tbl>
      <w:tblPr>
        <w:tblW w:w="10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3627"/>
        <w:gridCol w:w="1588"/>
        <w:gridCol w:w="1914"/>
        <w:gridCol w:w="2001"/>
      </w:tblGrid>
      <w:tr w:rsidR="00E679B3" w:rsidRPr="00CA1FA4" w14:paraId="374BC904" w14:textId="77777777" w:rsidTr="00AB372F">
        <w:trPr>
          <w:trHeight w:val="795"/>
          <w:jc w:val="center"/>
        </w:trPr>
        <w:tc>
          <w:tcPr>
            <w:tcW w:w="10480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02284C2" w14:textId="15B923EE" w:rsidR="00E679B3" w:rsidRPr="00822C78" w:rsidRDefault="009358CD" w:rsidP="00AB372F">
            <w:pPr>
              <w:spacing w:after="0" w:line="240" w:lineRule="auto"/>
              <w:ind w:right="-73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F</w:t>
            </w:r>
            <w:r w:rsidR="00E679B3">
              <w:rPr>
                <w:rFonts w:ascii="Calibri" w:eastAsia="Times New Roman" w:hAnsi="Calibri" w:cs="Times New Roman"/>
                <w:b/>
                <w:lang w:eastAsia="pl-PL"/>
              </w:rPr>
              <w:t xml:space="preserve">. </w:t>
            </w:r>
            <w:r w:rsidR="00830939" w:rsidRPr="00830939">
              <w:rPr>
                <w:rFonts w:ascii="Calibri" w:eastAsia="Times New Roman" w:hAnsi="Calibri" w:cs="Times New Roman"/>
                <w:b/>
                <w:lang w:eastAsia="pl-PL"/>
              </w:rPr>
              <w:t>WYKAZ APARATURY NAUKOWO-BADAWCZEJ I WARTOŚCI NIEMATERIALNYCH I PRAWNYCH (WNiP)</w:t>
            </w:r>
            <w:r w:rsidR="000A1C7B">
              <w:rPr>
                <w:rFonts w:ascii="Calibri" w:eastAsia="Times New Roman" w:hAnsi="Calibri" w:cs="Times New Roman"/>
                <w:b/>
                <w:lang w:eastAsia="pl-PL"/>
              </w:rPr>
              <w:t xml:space="preserve"> </w:t>
            </w:r>
            <w:r w:rsidR="00E679B3" w:rsidRPr="00822C78">
              <w:rPr>
                <w:rFonts w:ascii="Calibri" w:eastAsia="Times New Roman" w:hAnsi="Calibri" w:cs="Times New Roman"/>
                <w:b/>
                <w:lang w:eastAsia="pl-PL"/>
              </w:rPr>
              <w:t xml:space="preserve">niezbędnej do realizacji </w:t>
            </w:r>
            <w:r w:rsidR="00AF1FA6">
              <w:rPr>
                <w:rFonts w:ascii="Calibri" w:eastAsia="Times New Roman" w:hAnsi="Calibri" w:cs="Times New Roman"/>
                <w:b/>
                <w:lang w:eastAsia="pl-PL"/>
              </w:rPr>
              <w:t>projektu</w:t>
            </w:r>
          </w:p>
        </w:tc>
      </w:tr>
      <w:tr w:rsidR="00E679B3" w:rsidRPr="00CA1FA4" w14:paraId="3EE7D57A" w14:textId="77777777" w:rsidTr="00AB372F">
        <w:trPr>
          <w:trHeight w:val="795"/>
          <w:jc w:val="center"/>
        </w:trPr>
        <w:tc>
          <w:tcPr>
            <w:tcW w:w="10480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6B5D51" w14:textId="2A57D896" w:rsidR="00E679B3" w:rsidRPr="00822C78" w:rsidRDefault="00E679B3" w:rsidP="00181B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b/>
                <w:bCs/>
                <w:color w:val="000000"/>
              </w:rPr>
              <w:t xml:space="preserve">APARATURA ZAKUPIONA w </w:t>
            </w:r>
            <w:r w:rsidR="00E82514">
              <w:rPr>
                <w:b/>
                <w:bCs/>
                <w:color w:val="000000"/>
              </w:rPr>
              <w:t>okresie sprawozdawczym</w:t>
            </w:r>
            <w:r>
              <w:rPr>
                <w:b/>
                <w:bCs/>
                <w:color w:val="000000"/>
              </w:rPr>
              <w:t xml:space="preserve"> (jeśli dotyczy)</w:t>
            </w:r>
          </w:p>
        </w:tc>
      </w:tr>
      <w:tr w:rsidR="00E679B3" w:rsidRPr="00CA1FA4" w14:paraId="7D218A0D" w14:textId="77777777" w:rsidTr="00AB372F">
        <w:trPr>
          <w:trHeight w:val="795"/>
          <w:jc w:val="center"/>
        </w:trPr>
        <w:tc>
          <w:tcPr>
            <w:tcW w:w="140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F57645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Lp.</w:t>
            </w:r>
          </w:p>
        </w:tc>
        <w:tc>
          <w:tcPr>
            <w:tcW w:w="375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C723D0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Nazwa aparatury (instalacji doświadczalnej)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A7DF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Koszt (zł)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F086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Rok zakupu 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92EB4" w14:textId="77777777" w:rsidR="00E679B3" w:rsidRPr="00341439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vertAlign w:val="superscript"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Sposób zagospodarowania</w:t>
            </w:r>
            <w:r>
              <w:rPr>
                <w:rStyle w:val="Odwoanieprzypisudolnego"/>
                <w:rFonts w:ascii="Calibri" w:eastAsia="Times New Roman" w:hAnsi="Calibri" w:cs="Times New Roman"/>
                <w:b/>
                <w:lang w:eastAsia="pl-PL"/>
              </w:rPr>
              <w:footnoteReference w:id="18"/>
            </w:r>
          </w:p>
        </w:tc>
      </w:tr>
      <w:tr w:rsidR="00E679B3" w:rsidRPr="00CA1FA4" w14:paraId="43C857F2" w14:textId="77777777" w:rsidTr="007516BD">
        <w:trPr>
          <w:trHeight w:val="397"/>
          <w:jc w:val="center"/>
        </w:trPr>
        <w:tc>
          <w:tcPr>
            <w:tcW w:w="140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BA0CB0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375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856813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53DA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BFD1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FA84E0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E679B3" w:rsidRPr="00CA1FA4" w14:paraId="40774CA3" w14:textId="77777777" w:rsidTr="007516BD">
        <w:trPr>
          <w:trHeight w:val="397"/>
          <w:jc w:val="center"/>
        </w:trPr>
        <w:tc>
          <w:tcPr>
            <w:tcW w:w="140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E2BF32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…</w:t>
            </w:r>
          </w:p>
        </w:tc>
        <w:tc>
          <w:tcPr>
            <w:tcW w:w="375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CDCAAA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AC03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790CF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B2501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E679B3" w:rsidRPr="00CA1FA4" w14:paraId="65C1F80E" w14:textId="77777777" w:rsidTr="00AB372F">
        <w:trPr>
          <w:trHeight w:val="249"/>
          <w:jc w:val="center"/>
        </w:trPr>
        <w:tc>
          <w:tcPr>
            <w:tcW w:w="10480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BC3E8AD" w14:textId="76F74920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b/>
                <w:bCs/>
                <w:color w:val="000000"/>
              </w:rPr>
              <w:t xml:space="preserve">APARATURA WYTWORZONA w </w:t>
            </w:r>
            <w:r w:rsidR="00E82514">
              <w:rPr>
                <w:b/>
                <w:bCs/>
                <w:color w:val="000000"/>
              </w:rPr>
              <w:t>okresie sprawozdawczym</w:t>
            </w:r>
            <w:r>
              <w:rPr>
                <w:b/>
                <w:bCs/>
                <w:color w:val="000000"/>
              </w:rPr>
              <w:t xml:space="preserve"> (jeśli dotyczy)</w:t>
            </w:r>
          </w:p>
        </w:tc>
      </w:tr>
      <w:tr w:rsidR="00E679B3" w:rsidRPr="00CA1FA4" w14:paraId="76AAC8C9" w14:textId="77777777" w:rsidTr="00AB372F">
        <w:trPr>
          <w:trHeight w:val="249"/>
          <w:jc w:val="center"/>
        </w:trPr>
        <w:tc>
          <w:tcPr>
            <w:tcW w:w="140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562EAA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Lp.</w:t>
            </w:r>
          </w:p>
        </w:tc>
        <w:tc>
          <w:tcPr>
            <w:tcW w:w="375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491A15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Nazwa aparatury (instalacji doświadczalnej)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A67CD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Koszt (zł)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0AF3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Rok wytworzenia 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C9E032" w14:textId="77777777" w:rsidR="00E679B3" w:rsidRPr="00341439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vertAlign w:val="superscript"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Sposób zagospodarowania</w:t>
            </w:r>
          </w:p>
        </w:tc>
      </w:tr>
      <w:tr w:rsidR="00E679B3" w:rsidRPr="00CA1FA4" w14:paraId="1BEEA1AF" w14:textId="77777777" w:rsidTr="00AB372F">
        <w:trPr>
          <w:trHeight w:val="249"/>
          <w:jc w:val="center"/>
        </w:trPr>
        <w:tc>
          <w:tcPr>
            <w:tcW w:w="140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5B312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375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136A51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288C8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34F3" w14:textId="77777777" w:rsidR="00E679B3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A3561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E679B3" w:rsidRPr="00CA1FA4" w14:paraId="173D4942" w14:textId="77777777" w:rsidTr="00AB372F">
        <w:trPr>
          <w:trHeight w:val="249"/>
          <w:jc w:val="center"/>
        </w:trPr>
        <w:tc>
          <w:tcPr>
            <w:tcW w:w="140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BD6914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lastRenderedPageBreak/>
              <w:t>…</w:t>
            </w:r>
          </w:p>
        </w:tc>
        <w:tc>
          <w:tcPr>
            <w:tcW w:w="375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74E813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0981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6339" w14:textId="77777777" w:rsidR="00E679B3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982E85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E679B3" w:rsidRPr="00CA1FA4" w14:paraId="44E81B79" w14:textId="77777777" w:rsidTr="00AB372F">
        <w:trPr>
          <w:trHeight w:val="249"/>
          <w:jc w:val="center"/>
        </w:trPr>
        <w:tc>
          <w:tcPr>
            <w:tcW w:w="10480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5303182" w14:textId="7B169426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b/>
                <w:bCs/>
                <w:color w:val="000000"/>
              </w:rPr>
              <w:t xml:space="preserve">APARATURA AMORTYZOWANA w </w:t>
            </w:r>
            <w:r w:rsidR="00E82514">
              <w:rPr>
                <w:b/>
                <w:bCs/>
                <w:color w:val="000000"/>
              </w:rPr>
              <w:t>okresie sprawozdawczym</w:t>
            </w:r>
            <w:r>
              <w:rPr>
                <w:b/>
                <w:bCs/>
                <w:color w:val="000000"/>
              </w:rPr>
              <w:t xml:space="preserve"> (jeśli dotyczy)</w:t>
            </w:r>
          </w:p>
        </w:tc>
      </w:tr>
      <w:tr w:rsidR="00E679B3" w:rsidRPr="00CA1FA4" w14:paraId="71DF1E50" w14:textId="77777777" w:rsidTr="00AB372F">
        <w:trPr>
          <w:trHeight w:val="249"/>
          <w:jc w:val="center"/>
        </w:trPr>
        <w:tc>
          <w:tcPr>
            <w:tcW w:w="140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72C33B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Lp.</w:t>
            </w:r>
          </w:p>
        </w:tc>
        <w:tc>
          <w:tcPr>
            <w:tcW w:w="375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B872D8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Nazwa aparatury (instalacji doświadczalnej)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9C17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Koszt (zł)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2ED1A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Rok amortyzacji 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EFAFA" w14:textId="77777777" w:rsidR="00E679B3" w:rsidRPr="00341439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vertAlign w:val="superscript"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Sposób zagospodarowania</w:t>
            </w:r>
          </w:p>
        </w:tc>
      </w:tr>
      <w:tr w:rsidR="00E679B3" w:rsidRPr="00CA1FA4" w14:paraId="61E031CA" w14:textId="77777777" w:rsidTr="00AB372F">
        <w:trPr>
          <w:trHeight w:val="249"/>
          <w:jc w:val="center"/>
        </w:trPr>
        <w:tc>
          <w:tcPr>
            <w:tcW w:w="140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9AC692" w14:textId="77777777" w:rsidR="00E679B3" w:rsidRPr="00966F6D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66F6D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375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C08AE9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C525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CE44" w14:textId="77777777" w:rsidR="00E679B3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15FEE4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E679B3" w:rsidRPr="00CA1FA4" w14:paraId="6A9F5FDE" w14:textId="77777777" w:rsidTr="00AB372F">
        <w:trPr>
          <w:trHeight w:val="249"/>
          <w:jc w:val="center"/>
        </w:trPr>
        <w:tc>
          <w:tcPr>
            <w:tcW w:w="140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E2FEBA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…</w:t>
            </w:r>
          </w:p>
        </w:tc>
        <w:tc>
          <w:tcPr>
            <w:tcW w:w="375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53186F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45B2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A2AA" w14:textId="77777777" w:rsidR="00E679B3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84E43" w14:textId="77777777" w:rsidR="00E679B3" w:rsidRPr="00822C78" w:rsidRDefault="00E679B3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B20867" w:rsidRPr="00CA1FA4" w14:paraId="17289724" w14:textId="77777777" w:rsidTr="00AB372F">
        <w:trPr>
          <w:trHeight w:val="249"/>
          <w:jc w:val="center"/>
        </w:trPr>
        <w:tc>
          <w:tcPr>
            <w:tcW w:w="10480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AF3D46A" w14:textId="71B54E51" w:rsidR="00B20867" w:rsidRPr="00822C78" w:rsidRDefault="00E60A6A" w:rsidP="005A44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b/>
                <w:bCs/>
                <w:color w:val="000000"/>
              </w:rPr>
              <w:t>ODPŁATNE KORZYSTANIE Z APARATURY</w:t>
            </w:r>
            <w:r w:rsidR="00B2086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I INNYCH URZĄDZEŃ</w:t>
            </w:r>
            <w:r w:rsidR="00B20867">
              <w:rPr>
                <w:b/>
                <w:bCs/>
                <w:color w:val="000000"/>
              </w:rPr>
              <w:t xml:space="preserve"> w </w:t>
            </w:r>
            <w:r w:rsidR="00E82514">
              <w:rPr>
                <w:b/>
                <w:bCs/>
                <w:color w:val="000000"/>
              </w:rPr>
              <w:t>okresie sprawozdawczym</w:t>
            </w:r>
            <w:r w:rsidR="00B20867">
              <w:rPr>
                <w:b/>
                <w:bCs/>
                <w:color w:val="000000"/>
              </w:rPr>
              <w:t xml:space="preserve"> (jeśli dotyczy)</w:t>
            </w:r>
          </w:p>
        </w:tc>
      </w:tr>
      <w:tr w:rsidR="00B20867" w:rsidRPr="00CA1FA4" w14:paraId="534B1FC4" w14:textId="77777777" w:rsidTr="00AB372F">
        <w:trPr>
          <w:trHeight w:val="249"/>
          <w:jc w:val="center"/>
        </w:trPr>
        <w:tc>
          <w:tcPr>
            <w:tcW w:w="140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3AEF23" w14:textId="77777777" w:rsidR="00B20867" w:rsidRPr="00822C78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Lp.</w:t>
            </w:r>
          </w:p>
        </w:tc>
        <w:tc>
          <w:tcPr>
            <w:tcW w:w="375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F4C7E3" w14:textId="52AE9C5E" w:rsidR="00B20867" w:rsidRPr="00822C78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Nazwa aparatury (instalacji doświadczalnej</w:t>
            </w:r>
            <w:r w:rsidR="00220AD6">
              <w:rPr>
                <w:rFonts w:ascii="Calibri" w:eastAsia="Times New Roman" w:hAnsi="Calibri" w:cs="Times New Roman"/>
                <w:b/>
                <w:lang w:eastAsia="pl-PL"/>
              </w:rPr>
              <w:t>, urządzenia</w:t>
            </w: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535D1" w14:textId="77777777" w:rsidR="00B20867" w:rsidRPr="00822C78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Koszt (zł)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718F" w14:textId="7D7E0DF2" w:rsidR="00B20867" w:rsidRPr="00822C78" w:rsidRDefault="00220AD6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>Rok korzystania</w:t>
            </w:r>
            <w:r w:rsidR="00B20867">
              <w:rPr>
                <w:rFonts w:ascii="Calibri" w:eastAsia="Times New Roman" w:hAnsi="Calibri" w:cs="Times New Roman"/>
                <w:b/>
                <w:lang w:eastAsia="pl-PL"/>
              </w:rPr>
              <w:t xml:space="preserve"> 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7649A" w14:textId="77777777" w:rsidR="00B20867" w:rsidRPr="00341439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vertAlign w:val="superscript"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Sposób zagospodarowania</w:t>
            </w:r>
          </w:p>
        </w:tc>
      </w:tr>
      <w:tr w:rsidR="00B20867" w:rsidRPr="00CA1FA4" w14:paraId="063FFEC1" w14:textId="77777777" w:rsidTr="00AB372F">
        <w:trPr>
          <w:trHeight w:val="249"/>
          <w:jc w:val="center"/>
        </w:trPr>
        <w:tc>
          <w:tcPr>
            <w:tcW w:w="140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0E8869" w14:textId="77777777" w:rsidR="00B20867" w:rsidRPr="00966F6D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966F6D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375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93CE54" w14:textId="77777777" w:rsidR="00B20867" w:rsidRPr="00822C78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F5079" w14:textId="77777777" w:rsidR="00B20867" w:rsidRPr="00822C78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F146" w14:textId="77777777" w:rsidR="00B20867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9AD091" w14:textId="77777777" w:rsidR="00B20867" w:rsidRPr="00822C78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B20867" w:rsidRPr="00CA1FA4" w14:paraId="3D7B8B4A" w14:textId="77777777" w:rsidTr="00AB372F">
        <w:trPr>
          <w:trHeight w:val="249"/>
          <w:jc w:val="center"/>
        </w:trPr>
        <w:tc>
          <w:tcPr>
            <w:tcW w:w="140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1CEECE" w14:textId="77777777" w:rsidR="00B20867" w:rsidRPr="00822C78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822C78">
              <w:rPr>
                <w:rFonts w:ascii="Calibri" w:eastAsia="Times New Roman" w:hAnsi="Calibri" w:cs="Times New Roman"/>
                <w:b/>
                <w:lang w:eastAsia="pl-PL"/>
              </w:rPr>
              <w:t>…</w:t>
            </w:r>
          </w:p>
        </w:tc>
        <w:tc>
          <w:tcPr>
            <w:tcW w:w="3754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02339F" w14:textId="77777777" w:rsidR="00B20867" w:rsidRPr="00822C78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2BFC" w14:textId="77777777" w:rsidR="00B20867" w:rsidRPr="00822C78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387E" w14:textId="77777777" w:rsidR="00B20867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F2FA5D" w14:textId="77777777" w:rsidR="00B20867" w:rsidRPr="00822C78" w:rsidRDefault="00B20867" w:rsidP="00B208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</w:tbl>
    <w:p w14:paraId="2F330BA6" w14:textId="79514F68" w:rsidR="00F74C55" w:rsidRDefault="00F74C55" w:rsidP="00F74C55"/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F74C55" w14:paraId="0336E1E5" w14:textId="77777777" w:rsidTr="00BF2664">
        <w:trPr>
          <w:trHeight w:val="581"/>
          <w:tblHeader/>
        </w:trPr>
        <w:tc>
          <w:tcPr>
            <w:tcW w:w="10490" w:type="dxa"/>
            <w:shd w:val="clear" w:color="auto" w:fill="D9D9D9" w:themeFill="background1" w:themeFillShade="D9"/>
            <w:vAlign w:val="center"/>
          </w:tcPr>
          <w:p w14:paraId="5452B000" w14:textId="1654B5BD" w:rsidR="00F74C55" w:rsidRDefault="00F74C55" w:rsidP="000C3429">
            <w:pPr>
              <w:spacing w:after="0"/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G</w:t>
            </w:r>
            <w:r w:rsidRPr="006C4AE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.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WSKAŹNIKI PRODUKTU, REZULTATU</w:t>
            </w:r>
            <w:r w:rsidR="007771E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BEZPOŚREDNIEGO, WPŁYWU</w:t>
            </w:r>
          </w:p>
        </w:tc>
      </w:tr>
      <w:tr w:rsidR="007E075E" w14:paraId="30CCE07B" w14:textId="77777777" w:rsidTr="00156AD9">
        <w:trPr>
          <w:trHeight w:val="581"/>
          <w:tblHeader/>
        </w:trPr>
        <w:tc>
          <w:tcPr>
            <w:tcW w:w="10490" w:type="dxa"/>
            <w:shd w:val="clear" w:color="auto" w:fill="F2F2F2" w:themeFill="background1" w:themeFillShade="F2"/>
            <w:vAlign w:val="center"/>
          </w:tcPr>
          <w:p w14:paraId="6BB8EF9A" w14:textId="3510867D" w:rsidR="007E075E" w:rsidRDefault="007E075E" w:rsidP="000C3429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>Uzupełniane w załączniku Excel stanowiącym integralną część raportu (załącznik nr 1 do raportu z realizacji projektu)</w:t>
            </w:r>
            <w:r w:rsidR="00E82514">
              <w:rPr>
                <w:i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6A808552" w14:textId="77324EA6" w:rsidR="007E5879" w:rsidRDefault="007E5879" w:rsidP="00CF4D5E">
      <w:pPr>
        <w:spacing w:after="0"/>
        <w:ind w:right="-428"/>
      </w:pPr>
    </w:p>
    <w:tbl>
      <w:tblPr>
        <w:tblStyle w:val="Tabela-Siatka1"/>
        <w:tblpPr w:leftFromText="141" w:rightFromText="141" w:vertAnchor="text" w:horzAnchor="margin" w:tblpXSpec="center" w:tblpY="477"/>
        <w:tblW w:w="579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486"/>
      </w:tblGrid>
      <w:tr w:rsidR="00E8782E" w:rsidRPr="00D12C7F" w14:paraId="5ACC975C" w14:textId="77777777" w:rsidTr="00BF2664">
        <w:trPr>
          <w:trHeight w:val="56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116E97" w14:textId="0E2878B4" w:rsidR="00E8782E" w:rsidRDefault="00E8782E" w:rsidP="007E5879">
            <w:pPr>
              <w:rPr>
                <w:rFonts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H</w:t>
            </w:r>
            <w:r w:rsidRPr="006C4AE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.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SPOSOBY UPOWSZECHNIANIA WYNIKÓW PROJEKTU, PROMOCJA</w:t>
            </w:r>
          </w:p>
        </w:tc>
      </w:tr>
      <w:tr w:rsidR="00F74C55" w:rsidRPr="00D12C7F" w14:paraId="24FD5E5A" w14:textId="77777777" w:rsidTr="00F1040E">
        <w:trPr>
          <w:trHeight w:val="100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2AD17" w14:textId="0DE5FFBC" w:rsidR="00F74C55" w:rsidRPr="005657A8" w:rsidRDefault="00F74C55" w:rsidP="00BF2664">
            <w:pPr>
              <w:spacing w:before="60"/>
              <w:rPr>
                <w:rFonts w:eastAsia="Times New Roman" w:cs="Times New Roman"/>
                <w:b/>
                <w:bCs/>
                <w:strike/>
                <w:color w:val="000000"/>
                <w:u w:val="single"/>
                <w:lang w:eastAsia="pl-PL"/>
              </w:rPr>
            </w:pPr>
            <w:r>
              <w:rPr>
                <w:rFonts w:cs="Times New Roman"/>
                <w:b/>
              </w:rPr>
              <w:t>H1.</w:t>
            </w:r>
            <w:r>
              <w:t xml:space="preserve"> </w:t>
            </w:r>
            <w:r w:rsidR="004532C3" w:rsidRPr="004532C3">
              <w:rPr>
                <w:rFonts w:cs="Times New Roman"/>
                <w:b/>
                <w:color w:val="0D0D0D" w:themeColor="text1" w:themeTint="F2"/>
              </w:rPr>
              <w:t>Publikacje w czasopismach objętych Science Citation Index, o wysokim wskaźniku wpływu (Impact Factor)</w:t>
            </w:r>
          </w:p>
          <w:p w14:paraId="7278DC95" w14:textId="77777777" w:rsidR="00156AD9" w:rsidRDefault="00680D1E" w:rsidP="00680D1E">
            <w:pPr>
              <w:spacing w:after="60"/>
              <w:jc w:val="both"/>
              <w:rPr>
                <w:rFonts w:cs="Times New Roman"/>
                <w:i/>
              </w:rPr>
            </w:pPr>
            <w:r w:rsidRPr="00680D1E">
              <w:rPr>
                <w:rFonts w:cs="Times New Roman"/>
                <w:i/>
              </w:rPr>
              <w:t>(należy podać nazwisko i imię autora/ów, tytuł publikacji, nazwę czasopisma, rok wydania, numer czasopisma, numery stron. W przypadku publikacji przyjętych do druku należy podać nr DOI i/lub załączyć potwierdzenie od redakcji).</w:t>
            </w:r>
          </w:p>
          <w:p w14:paraId="701D095E" w14:textId="006D0C2D" w:rsidR="00F74C55" w:rsidRPr="00D12C7F" w:rsidRDefault="00680D1E" w:rsidP="00680D1E">
            <w:pPr>
              <w:spacing w:after="60"/>
              <w:jc w:val="both"/>
              <w:rPr>
                <w:rFonts w:cs="Times New Roman"/>
                <w:i/>
                <w:color w:val="0D0D0D" w:themeColor="text1" w:themeTint="F2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D</w:t>
            </w:r>
            <w:r w:rsidRPr="00680D1E">
              <w:rPr>
                <w:rFonts w:cs="Times New Roman"/>
                <w:i/>
                <w:sz w:val="18"/>
                <w:szCs w:val="18"/>
              </w:rPr>
              <w:t xml:space="preserve">otyczy publikacji zawierających informację o tym, że realizacja Projektu (nr umowy) została sfinansowana przez NCBR w ramach </w:t>
            </w:r>
            <w:r>
              <w:rPr>
                <w:rFonts w:cs="Times New Roman"/>
                <w:i/>
                <w:sz w:val="18"/>
                <w:szCs w:val="18"/>
              </w:rPr>
              <w:t>P</w:t>
            </w:r>
            <w:r w:rsidRPr="00680D1E">
              <w:rPr>
                <w:rFonts w:cs="Times New Roman"/>
                <w:i/>
                <w:sz w:val="18"/>
                <w:szCs w:val="18"/>
              </w:rPr>
              <w:t>rogramu GOSPOSTRATEG. Wersje elektroniczne lub linki do publikacji należy dołączyć do raportu.</w:t>
            </w:r>
          </w:p>
        </w:tc>
      </w:tr>
      <w:tr w:rsidR="00F74C55" w:rsidRPr="00D12C7F" w14:paraId="38587C9B" w14:textId="77777777" w:rsidTr="00F1040E">
        <w:trPr>
          <w:trHeight w:val="957"/>
          <w:jc w:val="center"/>
        </w:trPr>
        <w:tc>
          <w:tcPr>
            <w:tcW w:w="5000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195845" w14:textId="77777777" w:rsidR="00F74C55" w:rsidRPr="00D12C7F" w:rsidRDefault="00F74C55" w:rsidP="00BF2664">
            <w:pPr>
              <w:numPr>
                <w:ilvl w:val="0"/>
                <w:numId w:val="15"/>
              </w:numPr>
              <w:spacing w:before="60"/>
              <w:ind w:left="714" w:hanging="357"/>
              <w:rPr>
                <w:rFonts w:cs="Times New Roman"/>
                <w:sz w:val="20"/>
              </w:rPr>
            </w:pPr>
            <w:r w:rsidRPr="00D12C7F">
              <w:rPr>
                <w:rFonts w:cs="Times New Roman"/>
                <w:sz w:val="20"/>
              </w:rPr>
              <w:t>…</w:t>
            </w:r>
          </w:p>
          <w:p w14:paraId="125C240A" w14:textId="77777777" w:rsidR="00F74C55" w:rsidRPr="00D12C7F" w:rsidRDefault="00F74C55" w:rsidP="00C80747">
            <w:pPr>
              <w:numPr>
                <w:ilvl w:val="0"/>
                <w:numId w:val="15"/>
              </w:numPr>
              <w:contextualSpacing/>
              <w:rPr>
                <w:rFonts w:cs="Times New Roman"/>
                <w:sz w:val="20"/>
              </w:rPr>
            </w:pPr>
            <w:r w:rsidRPr="00D12C7F">
              <w:rPr>
                <w:rFonts w:cs="Times New Roman"/>
                <w:sz w:val="20"/>
              </w:rPr>
              <w:t>…</w:t>
            </w:r>
          </w:p>
          <w:p w14:paraId="73DF465B" w14:textId="77777777" w:rsidR="00F74C55" w:rsidRPr="00D12C7F" w:rsidRDefault="00F74C55" w:rsidP="00C80747">
            <w:pPr>
              <w:numPr>
                <w:ilvl w:val="0"/>
                <w:numId w:val="15"/>
              </w:numPr>
              <w:contextualSpacing/>
              <w:rPr>
                <w:rFonts w:cs="Times New Roman"/>
                <w:sz w:val="20"/>
              </w:rPr>
            </w:pPr>
            <w:r w:rsidRPr="00D12C7F">
              <w:rPr>
                <w:rFonts w:cs="Times New Roman"/>
                <w:sz w:val="20"/>
              </w:rPr>
              <w:t>…</w:t>
            </w:r>
          </w:p>
          <w:p w14:paraId="5E713704" w14:textId="149307FD" w:rsidR="00F74C55" w:rsidRPr="007516BD" w:rsidRDefault="000A1C7B" w:rsidP="00BF2664">
            <w:pPr>
              <w:spacing w:after="60"/>
              <w:ind w:left="357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n.  </w:t>
            </w:r>
            <w:r w:rsidR="00E82514">
              <w:rPr>
                <w:rFonts w:cs="Times New Roman"/>
                <w:sz w:val="20"/>
              </w:rPr>
              <w:t xml:space="preserve">  </w:t>
            </w:r>
            <w:r>
              <w:rPr>
                <w:rFonts w:cs="Times New Roman"/>
                <w:sz w:val="20"/>
              </w:rPr>
              <w:t>…</w:t>
            </w:r>
          </w:p>
        </w:tc>
      </w:tr>
      <w:tr w:rsidR="00F74C55" w:rsidRPr="00D12C7F" w14:paraId="7E7F0F91" w14:textId="77777777" w:rsidTr="00BF2664">
        <w:trPr>
          <w:trHeight w:val="40"/>
          <w:jc w:val="center"/>
        </w:trPr>
        <w:tc>
          <w:tcPr>
            <w:tcW w:w="5000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10C38" w14:textId="77777777" w:rsidR="00F74C55" w:rsidRDefault="00F74C55" w:rsidP="00BF2664">
            <w:pPr>
              <w:spacing w:before="60"/>
              <w:rPr>
                <w:rFonts w:cs="Times New Roman"/>
                <w:b/>
                <w:color w:val="0D0D0D" w:themeColor="text1" w:themeTint="F2"/>
              </w:rPr>
            </w:pPr>
            <w:r>
              <w:rPr>
                <w:rFonts w:cs="Times New Roman"/>
                <w:b/>
                <w:color w:val="0D0D0D" w:themeColor="text1" w:themeTint="F2"/>
              </w:rPr>
              <w:t>H</w:t>
            </w:r>
            <w:r w:rsidRPr="00D12C7F">
              <w:rPr>
                <w:rFonts w:cs="Times New Roman"/>
                <w:b/>
                <w:color w:val="0D0D0D" w:themeColor="text1" w:themeTint="F2"/>
              </w:rPr>
              <w:t xml:space="preserve">2. Wystąpienia konferencyjne i seminaria </w:t>
            </w:r>
          </w:p>
          <w:p w14:paraId="1DC73669" w14:textId="0A2DB108" w:rsidR="00F74C55" w:rsidRPr="00D12C7F" w:rsidRDefault="004532C3" w:rsidP="00BF2664">
            <w:pPr>
              <w:spacing w:after="60"/>
              <w:jc w:val="both"/>
              <w:rPr>
                <w:rFonts w:cs="Times New Roman"/>
                <w:i/>
                <w:color w:val="0D0D0D" w:themeColor="text1" w:themeTint="F2"/>
                <w:sz w:val="18"/>
                <w:szCs w:val="18"/>
              </w:rPr>
            </w:pPr>
            <w:r w:rsidRPr="004532C3">
              <w:rPr>
                <w:rFonts w:cs="Times New Roman"/>
                <w:i/>
              </w:rPr>
              <w:t>(należy podać nazwisko i imię autora/ów, tytuł wystąpienia, nazwa konferencji, miejsce konferencji, referat/plakat</w:t>
            </w:r>
            <w:r w:rsidR="0058217A">
              <w:rPr>
                <w:rFonts w:cs="Times New Roman"/>
                <w:i/>
              </w:rPr>
              <w:t>, link do strony www</w:t>
            </w:r>
            <w:r w:rsidRPr="004532C3">
              <w:rPr>
                <w:rFonts w:cs="Times New Roman"/>
                <w:i/>
              </w:rPr>
              <w:t xml:space="preserve">. </w:t>
            </w:r>
            <w:r w:rsidR="0058217A">
              <w:rPr>
                <w:rFonts w:cs="Times New Roman"/>
                <w:i/>
              </w:rPr>
              <w:t>Dotyczy materiałów, w których</w:t>
            </w:r>
            <w:r w:rsidRPr="004532C3">
              <w:rPr>
                <w:rFonts w:cs="Times New Roman"/>
                <w:i/>
              </w:rPr>
              <w:t xml:space="preserve"> zamieszczon</w:t>
            </w:r>
            <w:r w:rsidR="0058217A">
              <w:rPr>
                <w:rFonts w:cs="Times New Roman"/>
                <w:i/>
              </w:rPr>
              <w:t>o</w:t>
            </w:r>
            <w:r w:rsidRPr="004532C3">
              <w:rPr>
                <w:rFonts w:cs="Times New Roman"/>
                <w:i/>
              </w:rPr>
              <w:t xml:space="preserve"> informacj</w:t>
            </w:r>
            <w:r w:rsidR="0058217A">
              <w:rPr>
                <w:rFonts w:cs="Times New Roman"/>
                <w:i/>
              </w:rPr>
              <w:t>ę</w:t>
            </w:r>
            <w:r w:rsidRPr="004532C3">
              <w:rPr>
                <w:rFonts w:cs="Times New Roman"/>
                <w:i/>
              </w:rPr>
              <w:t xml:space="preserve"> o dofinansowaniu Projektu (nr umowy) przez NCBR w ramach </w:t>
            </w:r>
            <w:r>
              <w:rPr>
                <w:rFonts w:cs="Times New Roman"/>
                <w:i/>
              </w:rPr>
              <w:t>P</w:t>
            </w:r>
            <w:r w:rsidRPr="004532C3">
              <w:rPr>
                <w:rFonts w:cs="Times New Roman"/>
                <w:i/>
              </w:rPr>
              <w:t>rogramu GOSPOSTRATEG)</w:t>
            </w:r>
            <w:r>
              <w:rPr>
                <w:rFonts w:cs="Times New Roman"/>
                <w:i/>
              </w:rPr>
              <w:t>.</w:t>
            </w:r>
          </w:p>
        </w:tc>
      </w:tr>
      <w:tr w:rsidR="00F74C55" w:rsidRPr="00D12C7F" w14:paraId="7A95CAE1" w14:textId="77777777" w:rsidTr="007516BD">
        <w:trPr>
          <w:trHeight w:val="1061"/>
          <w:jc w:val="center"/>
        </w:trPr>
        <w:tc>
          <w:tcPr>
            <w:tcW w:w="5000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851B12" w14:textId="77777777" w:rsidR="00F74C55" w:rsidRPr="00D12C7F" w:rsidRDefault="00F74C55" w:rsidP="00C80747">
            <w:pPr>
              <w:numPr>
                <w:ilvl w:val="0"/>
                <w:numId w:val="16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6C6C62DE" w14:textId="77777777" w:rsidR="00F74C55" w:rsidRPr="00D12C7F" w:rsidRDefault="00F74C55" w:rsidP="00C80747">
            <w:pPr>
              <w:numPr>
                <w:ilvl w:val="0"/>
                <w:numId w:val="16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1519DD0E" w14:textId="77777777" w:rsidR="00F74C55" w:rsidRPr="00D12C7F" w:rsidRDefault="00F74C55" w:rsidP="00C80747">
            <w:pPr>
              <w:numPr>
                <w:ilvl w:val="0"/>
                <w:numId w:val="16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30BA6A89" w14:textId="7DB5D9A7" w:rsidR="00F74C55" w:rsidRPr="007516BD" w:rsidRDefault="00F74C55" w:rsidP="007516BD">
            <w:pPr>
              <w:ind w:left="360"/>
              <w:rPr>
                <w:rFonts w:cs="Times New Roman"/>
              </w:rPr>
            </w:pPr>
            <w:r w:rsidRPr="00D12C7F">
              <w:rPr>
                <w:rFonts w:cs="Times New Roman"/>
                <w:sz w:val="18"/>
              </w:rPr>
              <w:t xml:space="preserve">n.  </w:t>
            </w:r>
            <w:r w:rsidR="00E82514">
              <w:rPr>
                <w:rFonts w:cs="Times New Roman"/>
                <w:sz w:val="18"/>
              </w:rPr>
              <w:t xml:space="preserve">  </w:t>
            </w:r>
            <w:r w:rsidRPr="00D12C7F">
              <w:rPr>
                <w:rFonts w:cs="Times New Roman"/>
                <w:sz w:val="18"/>
              </w:rPr>
              <w:t xml:space="preserve"> …</w:t>
            </w:r>
          </w:p>
        </w:tc>
      </w:tr>
      <w:tr w:rsidR="00F74C55" w:rsidRPr="00D12C7F" w14:paraId="59714570" w14:textId="77777777" w:rsidTr="00F1040E">
        <w:trPr>
          <w:trHeight w:val="684"/>
          <w:jc w:val="center"/>
        </w:trPr>
        <w:tc>
          <w:tcPr>
            <w:tcW w:w="5000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212ABB" w14:textId="223F8535" w:rsidR="00F74C55" w:rsidRPr="00522B2F" w:rsidRDefault="00F74C55" w:rsidP="00156AD9">
            <w:pPr>
              <w:spacing w:before="60"/>
              <w:rPr>
                <w:rFonts w:cs="Times New Roman"/>
                <w:b/>
              </w:rPr>
            </w:pPr>
            <w:r w:rsidRPr="00522B2F">
              <w:rPr>
                <w:rFonts w:cs="Times New Roman"/>
                <w:b/>
              </w:rPr>
              <w:t>H3</w:t>
            </w:r>
            <w:r w:rsidR="00156AD9">
              <w:rPr>
                <w:rFonts w:cs="Times New Roman"/>
                <w:b/>
              </w:rPr>
              <w:t>.</w:t>
            </w:r>
            <w:r w:rsidRPr="00522B2F">
              <w:rPr>
                <w:rFonts w:cs="Times New Roman"/>
                <w:b/>
              </w:rPr>
              <w:t xml:space="preserve">  </w:t>
            </w:r>
            <w:r w:rsidR="004532C3" w:rsidRPr="004532C3">
              <w:rPr>
                <w:rFonts w:cs="Times New Roman"/>
                <w:b/>
              </w:rPr>
              <w:t>Działania służące upowszechnianiu polityk, strategii, dokumentów operacyjnych i konkretnych rozwiązania opracowane w ramach projektu</w:t>
            </w:r>
          </w:p>
        </w:tc>
      </w:tr>
      <w:tr w:rsidR="00F74C55" w:rsidRPr="00D12C7F" w14:paraId="4A29C102" w14:textId="77777777" w:rsidTr="007516BD">
        <w:trPr>
          <w:trHeight w:val="988"/>
          <w:jc w:val="center"/>
        </w:trPr>
        <w:tc>
          <w:tcPr>
            <w:tcW w:w="5000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81BD1D" w14:textId="77777777" w:rsidR="00F74C55" w:rsidRPr="00D12C7F" w:rsidRDefault="00F74C55" w:rsidP="00C80747">
            <w:pPr>
              <w:ind w:left="360"/>
              <w:contextualSpacing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 xml:space="preserve">1.    </w:t>
            </w:r>
            <w:r w:rsidRPr="00D12C7F">
              <w:rPr>
                <w:rFonts w:cs="Times New Roman"/>
                <w:sz w:val="18"/>
              </w:rPr>
              <w:t>…</w:t>
            </w:r>
          </w:p>
          <w:p w14:paraId="3141032A" w14:textId="77777777" w:rsidR="00F74C55" w:rsidRPr="00D12C7F" w:rsidRDefault="00F74C55" w:rsidP="00C80747">
            <w:pPr>
              <w:ind w:left="360"/>
              <w:contextualSpacing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 xml:space="preserve">2.    </w:t>
            </w:r>
            <w:r w:rsidRPr="00D12C7F">
              <w:rPr>
                <w:rFonts w:cs="Times New Roman"/>
                <w:sz w:val="18"/>
              </w:rPr>
              <w:t>…</w:t>
            </w:r>
          </w:p>
          <w:p w14:paraId="26231EE0" w14:textId="64CD5A5D" w:rsidR="00F74C55" w:rsidRPr="00D12C7F" w:rsidRDefault="00E82514" w:rsidP="00C80747">
            <w:pPr>
              <w:ind w:left="360"/>
              <w:contextualSpacing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 xml:space="preserve">3.    </w:t>
            </w:r>
            <w:r w:rsidR="00F74C55" w:rsidRPr="00D12C7F">
              <w:rPr>
                <w:rFonts w:cs="Times New Roman"/>
                <w:sz w:val="18"/>
              </w:rPr>
              <w:t>…</w:t>
            </w:r>
          </w:p>
          <w:p w14:paraId="1F3EE025" w14:textId="0E1145B4" w:rsidR="00F74C55" w:rsidRPr="007516BD" w:rsidRDefault="00F74C55" w:rsidP="007516BD">
            <w:pPr>
              <w:ind w:left="360"/>
              <w:rPr>
                <w:rFonts w:cs="Times New Roman"/>
              </w:rPr>
            </w:pPr>
            <w:r w:rsidRPr="00D12C7F">
              <w:rPr>
                <w:rFonts w:cs="Times New Roman"/>
                <w:sz w:val="18"/>
              </w:rPr>
              <w:t>n.   …</w:t>
            </w:r>
          </w:p>
        </w:tc>
      </w:tr>
      <w:tr w:rsidR="00F74C55" w:rsidRPr="00D12C7F" w14:paraId="725106A2" w14:textId="77777777" w:rsidTr="00F1040E">
        <w:trPr>
          <w:trHeight w:val="609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E5433" w14:textId="7563AF54" w:rsidR="00F74C55" w:rsidRPr="00D12C7F" w:rsidRDefault="00F74C55" w:rsidP="00BF2664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b/>
              </w:rPr>
              <w:t>H4</w:t>
            </w:r>
            <w:r w:rsidRPr="00D12C7F">
              <w:rPr>
                <w:b/>
              </w:rPr>
              <w:t xml:space="preserve">.  </w:t>
            </w:r>
            <w:r w:rsidR="004532C3" w:rsidRPr="004532C3">
              <w:rPr>
                <w:b/>
              </w:rPr>
              <w:t>Działania służące upowszechnianiu wdrażanych rozwiązań wzmacniających kapitał społeczny niezbędny do realizacji krajowych i regionalnych polityk rozwojowych</w:t>
            </w:r>
          </w:p>
        </w:tc>
      </w:tr>
      <w:tr w:rsidR="00F74C55" w:rsidRPr="00D12C7F" w14:paraId="6DD4F368" w14:textId="77777777" w:rsidTr="00F1040E">
        <w:trPr>
          <w:trHeight w:val="548"/>
          <w:jc w:val="center"/>
        </w:trPr>
        <w:tc>
          <w:tcPr>
            <w:tcW w:w="500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787A73" w14:textId="77777777" w:rsidR="00F74C55" w:rsidRPr="00D12C7F" w:rsidRDefault="00F74C55" w:rsidP="00BF2664">
            <w:pPr>
              <w:spacing w:before="60"/>
              <w:rPr>
                <w:rFonts w:eastAsia="Times New Roman" w:cs="Times New Roman"/>
                <w:bCs/>
                <w:sz w:val="18"/>
                <w:lang w:eastAsia="pl-PL"/>
              </w:rPr>
            </w:pPr>
            <w:r w:rsidRPr="00D12C7F">
              <w:rPr>
                <w:rFonts w:eastAsia="Times New Roman" w:cs="Times New Roman"/>
                <w:bCs/>
                <w:sz w:val="18"/>
                <w:lang w:eastAsia="pl-PL"/>
              </w:rPr>
              <w:t>Obecne:</w:t>
            </w:r>
          </w:p>
          <w:p w14:paraId="0DFE6286" w14:textId="77777777" w:rsidR="00F74C55" w:rsidRPr="00D12C7F" w:rsidRDefault="00F74C55" w:rsidP="00C80747">
            <w:pPr>
              <w:numPr>
                <w:ilvl w:val="0"/>
                <w:numId w:val="18"/>
              </w:numPr>
              <w:contextualSpacing/>
              <w:rPr>
                <w:rFonts w:eastAsia="Times New Roman" w:cs="Times New Roman"/>
                <w:bCs/>
                <w:sz w:val="18"/>
                <w:lang w:eastAsia="pl-PL"/>
              </w:rPr>
            </w:pPr>
            <w:r w:rsidRPr="00D12C7F">
              <w:rPr>
                <w:rFonts w:eastAsia="Times New Roman" w:cs="Times New Roman"/>
                <w:bCs/>
                <w:sz w:val="18"/>
                <w:lang w:eastAsia="pl-PL"/>
              </w:rPr>
              <w:t>…</w:t>
            </w:r>
          </w:p>
          <w:p w14:paraId="731672DD" w14:textId="77777777" w:rsidR="00F74C55" w:rsidRPr="00D12C7F" w:rsidRDefault="00F74C55" w:rsidP="00C80747">
            <w:pPr>
              <w:numPr>
                <w:ilvl w:val="0"/>
                <w:numId w:val="18"/>
              </w:numPr>
              <w:contextualSpacing/>
              <w:rPr>
                <w:rFonts w:eastAsia="Times New Roman" w:cs="Times New Roman"/>
                <w:bCs/>
                <w:sz w:val="18"/>
                <w:lang w:eastAsia="pl-PL"/>
              </w:rPr>
            </w:pPr>
            <w:r w:rsidRPr="00D12C7F">
              <w:rPr>
                <w:rFonts w:eastAsia="Times New Roman" w:cs="Times New Roman"/>
                <w:bCs/>
                <w:sz w:val="18"/>
                <w:lang w:eastAsia="pl-PL"/>
              </w:rPr>
              <w:t>…</w:t>
            </w:r>
          </w:p>
          <w:p w14:paraId="3F416D5D" w14:textId="77777777" w:rsidR="00F74C55" w:rsidRPr="00D12C7F" w:rsidRDefault="00F74C55" w:rsidP="00C80747">
            <w:pPr>
              <w:numPr>
                <w:ilvl w:val="0"/>
                <w:numId w:val="18"/>
              </w:numPr>
              <w:contextualSpacing/>
              <w:rPr>
                <w:rFonts w:eastAsia="Times New Roman" w:cs="Times New Roman"/>
                <w:bCs/>
                <w:sz w:val="18"/>
                <w:lang w:eastAsia="pl-PL"/>
              </w:rPr>
            </w:pPr>
            <w:r w:rsidRPr="00D12C7F">
              <w:rPr>
                <w:rFonts w:eastAsia="Times New Roman" w:cs="Times New Roman"/>
                <w:bCs/>
                <w:sz w:val="18"/>
                <w:lang w:eastAsia="pl-PL"/>
              </w:rPr>
              <w:lastRenderedPageBreak/>
              <w:t>…</w:t>
            </w:r>
          </w:p>
          <w:p w14:paraId="4C0D63F9" w14:textId="67A6272F" w:rsidR="00F74C55" w:rsidRPr="00D12C7F" w:rsidRDefault="00F74C55" w:rsidP="00C80747">
            <w:pPr>
              <w:ind w:left="360"/>
              <w:rPr>
                <w:rFonts w:eastAsia="Times New Roman" w:cs="Times New Roman"/>
                <w:bCs/>
                <w:sz w:val="18"/>
                <w:lang w:eastAsia="pl-PL"/>
              </w:rPr>
            </w:pPr>
            <w:r w:rsidRPr="00D12C7F">
              <w:rPr>
                <w:rFonts w:eastAsia="Times New Roman" w:cs="Times New Roman"/>
                <w:bCs/>
                <w:sz w:val="18"/>
                <w:lang w:eastAsia="pl-PL"/>
              </w:rPr>
              <w:t xml:space="preserve">n.   </w:t>
            </w:r>
            <w:r w:rsidR="00E82514">
              <w:rPr>
                <w:rFonts w:eastAsia="Times New Roman" w:cs="Times New Roman"/>
                <w:bCs/>
                <w:sz w:val="18"/>
                <w:lang w:eastAsia="pl-PL"/>
              </w:rPr>
              <w:t xml:space="preserve"> </w:t>
            </w:r>
            <w:r w:rsidRPr="00D12C7F">
              <w:rPr>
                <w:rFonts w:eastAsia="Times New Roman" w:cs="Times New Roman"/>
                <w:bCs/>
                <w:sz w:val="18"/>
                <w:lang w:eastAsia="pl-PL"/>
              </w:rPr>
              <w:t xml:space="preserve"> …</w:t>
            </w:r>
          </w:p>
          <w:p w14:paraId="647A8E87" w14:textId="2815DB16" w:rsidR="00F74C55" w:rsidRPr="00BF2664" w:rsidRDefault="00F74C55" w:rsidP="00C80747">
            <w:pPr>
              <w:rPr>
                <w:rFonts w:eastAsia="Times New Roman" w:cs="Times New Roman"/>
                <w:bCs/>
                <w:sz w:val="10"/>
                <w:szCs w:val="10"/>
                <w:lang w:eastAsia="pl-PL"/>
              </w:rPr>
            </w:pPr>
          </w:p>
          <w:p w14:paraId="4CBACC60" w14:textId="68B57323" w:rsidR="00F74C55" w:rsidRPr="00D12C7F" w:rsidRDefault="00E82514" w:rsidP="00C80747">
            <w:pPr>
              <w:rPr>
                <w:rFonts w:eastAsia="Times New Roman" w:cs="Times New Roman"/>
                <w:bCs/>
                <w:sz w:val="18"/>
                <w:lang w:eastAsia="pl-PL"/>
              </w:rPr>
            </w:pPr>
            <w:r w:rsidRPr="00D12C7F">
              <w:rPr>
                <w:rFonts w:eastAsia="Times New Roman" w:cs="Times New Roman"/>
                <w:bCs/>
                <w:sz w:val="18"/>
                <w:lang w:eastAsia="pl-PL"/>
              </w:rPr>
              <w:t>Planowane w</w:t>
            </w:r>
            <w:r w:rsidR="00F74C55" w:rsidRPr="00D12C7F">
              <w:rPr>
                <w:rFonts w:eastAsia="Times New Roman" w:cs="Times New Roman"/>
                <w:bCs/>
                <w:sz w:val="18"/>
                <w:lang w:eastAsia="pl-PL"/>
              </w:rPr>
              <w:t xml:space="preserve"> ciągu </w:t>
            </w:r>
            <w:r w:rsidR="000C3C36">
              <w:rPr>
                <w:rFonts w:eastAsia="Times New Roman" w:cs="Times New Roman"/>
                <w:bCs/>
                <w:sz w:val="18"/>
                <w:lang w:eastAsia="pl-PL"/>
              </w:rPr>
              <w:t>5</w:t>
            </w:r>
            <w:r w:rsidR="00F74C55" w:rsidRPr="00D12C7F">
              <w:rPr>
                <w:rFonts w:eastAsia="Times New Roman" w:cs="Times New Roman"/>
                <w:bCs/>
                <w:sz w:val="18"/>
                <w:lang w:eastAsia="pl-PL"/>
              </w:rPr>
              <w:t xml:space="preserve"> lat od zakończenia projektu:</w:t>
            </w:r>
          </w:p>
          <w:p w14:paraId="353F57F7" w14:textId="77777777" w:rsidR="00F74C55" w:rsidRPr="00D12C7F" w:rsidRDefault="00F74C55" w:rsidP="00C80747">
            <w:pPr>
              <w:numPr>
                <w:ilvl w:val="0"/>
                <w:numId w:val="19"/>
              </w:numPr>
              <w:contextualSpacing/>
              <w:rPr>
                <w:rFonts w:eastAsia="Times New Roman" w:cs="Times New Roman"/>
                <w:bCs/>
                <w:sz w:val="18"/>
                <w:lang w:eastAsia="pl-PL"/>
              </w:rPr>
            </w:pPr>
            <w:r w:rsidRPr="00D12C7F">
              <w:rPr>
                <w:rFonts w:eastAsia="Times New Roman" w:cs="Times New Roman"/>
                <w:bCs/>
                <w:sz w:val="18"/>
                <w:lang w:eastAsia="pl-PL"/>
              </w:rPr>
              <w:t>…</w:t>
            </w:r>
          </w:p>
          <w:p w14:paraId="5A1E7772" w14:textId="77777777" w:rsidR="00F74C55" w:rsidRPr="00D12C7F" w:rsidRDefault="00F74C55" w:rsidP="00C80747">
            <w:pPr>
              <w:numPr>
                <w:ilvl w:val="0"/>
                <w:numId w:val="19"/>
              </w:numPr>
              <w:contextualSpacing/>
              <w:rPr>
                <w:rFonts w:eastAsia="Times New Roman" w:cs="Times New Roman"/>
                <w:bCs/>
                <w:sz w:val="18"/>
                <w:lang w:eastAsia="pl-PL"/>
              </w:rPr>
            </w:pPr>
            <w:r w:rsidRPr="00D12C7F">
              <w:rPr>
                <w:rFonts w:eastAsia="Times New Roman" w:cs="Times New Roman"/>
                <w:bCs/>
                <w:sz w:val="18"/>
                <w:lang w:eastAsia="pl-PL"/>
              </w:rPr>
              <w:t>…</w:t>
            </w:r>
          </w:p>
          <w:p w14:paraId="5DD92CA6" w14:textId="77777777" w:rsidR="00F74C55" w:rsidRPr="00D12C7F" w:rsidRDefault="00F74C55" w:rsidP="00C80747">
            <w:pPr>
              <w:numPr>
                <w:ilvl w:val="0"/>
                <w:numId w:val="19"/>
              </w:numPr>
              <w:contextualSpacing/>
              <w:rPr>
                <w:rFonts w:eastAsia="Times New Roman" w:cs="Times New Roman"/>
                <w:bCs/>
                <w:sz w:val="18"/>
                <w:lang w:eastAsia="pl-PL"/>
              </w:rPr>
            </w:pPr>
            <w:r w:rsidRPr="00D12C7F">
              <w:rPr>
                <w:rFonts w:eastAsia="Times New Roman" w:cs="Times New Roman"/>
                <w:bCs/>
                <w:sz w:val="18"/>
                <w:lang w:eastAsia="pl-PL"/>
              </w:rPr>
              <w:t>…</w:t>
            </w:r>
          </w:p>
          <w:p w14:paraId="6F92CD25" w14:textId="6C3A31B4" w:rsidR="00F74C55" w:rsidRPr="00D12C7F" w:rsidRDefault="00F74C55" w:rsidP="00BF2664">
            <w:pPr>
              <w:spacing w:after="60"/>
              <w:ind w:left="357"/>
              <w:rPr>
                <w:rFonts w:eastAsia="Times New Roman" w:cs="Times New Roman"/>
                <w:bCs/>
                <w:sz w:val="18"/>
                <w:lang w:eastAsia="pl-PL"/>
              </w:rPr>
            </w:pPr>
            <w:r w:rsidRPr="00D12C7F">
              <w:rPr>
                <w:rFonts w:eastAsia="Times New Roman" w:cs="Times New Roman"/>
                <w:bCs/>
                <w:sz w:val="18"/>
                <w:lang w:eastAsia="pl-PL"/>
              </w:rPr>
              <w:t xml:space="preserve">n.  </w:t>
            </w:r>
            <w:r w:rsidR="00E82514">
              <w:rPr>
                <w:rFonts w:eastAsia="Times New Roman" w:cs="Times New Roman"/>
                <w:bCs/>
                <w:sz w:val="18"/>
                <w:lang w:eastAsia="pl-PL"/>
              </w:rPr>
              <w:t xml:space="preserve"> </w:t>
            </w:r>
            <w:r w:rsidRPr="00D12C7F">
              <w:rPr>
                <w:rFonts w:eastAsia="Times New Roman" w:cs="Times New Roman"/>
                <w:bCs/>
                <w:sz w:val="18"/>
                <w:lang w:eastAsia="pl-PL"/>
              </w:rPr>
              <w:t xml:space="preserve">  …</w:t>
            </w:r>
          </w:p>
        </w:tc>
      </w:tr>
      <w:tr w:rsidR="00F74C55" w:rsidRPr="00D12C7F" w14:paraId="5C4CB7A1" w14:textId="77777777" w:rsidTr="00F1040E">
        <w:trPr>
          <w:trHeight w:val="61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8ADD70" w14:textId="77777777" w:rsidR="00F74C55" w:rsidRPr="00D12C7F" w:rsidRDefault="00F74C55" w:rsidP="007516BD">
            <w:pPr>
              <w:spacing w:before="6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</w:rPr>
              <w:lastRenderedPageBreak/>
              <w:t>H5</w:t>
            </w:r>
            <w:r w:rsidRPr="00D12C7F">
              <w:rPr>
                <w:rFonts w:cs="Times New Roman"/>
                <w:b/>
              </w:rPr>
              <w:t>. Inne</w:t>
            </w:r>
            <w:r w:rsidRPr="00D12C7F"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6EAF75F2" w14:textId="370306EE" w:rsidR="00F74C55" w:rsidRPr="00D12C7F" w:rsidRDefault="00F74C55" w:rsidP="00B6775B">
            <w:pPr>
              <w:rPr>
                <w:rFonts w:cs="Times New Roman"/>
                <w:sz w:val="18"/>
              </w:rPr>
            </w:pPr>
            <w:r w:rsidRPr="00522B2F">
              <w:rPr>
                <w:rFonts w:cs="Times New Roman"/>
                <w:i/>
              </w:rPr>
              <w:t xml:space="preserve">(nie wymienione powyżej np. </w:t>
            </w:r>
            <w:r w:rsidR="0058217A">
              <w:rPr>
                <w:rFonts w:cs="Times New Roman"/>
                <w:i/>
              </w:rPr>
              <w:t xml:space="preserve">publikacje, </w:t>
            </w:r>
            <w:r w:rsidRPr="00522B2F">
              <w:rPr>
                <w:rFonts w:cs="Times New Roman"/>
                <w:i/>
              </w:rPr>
              <w:t>materiały promocyjne, informacyjne, szkoleniowe, edukacyjne, strony internetowe</w:t>
            </w:r>
            <w:ins w:id="0" w:author="Elżbieta Kuźba" w:date="2024-08-25T21:48:00Z">
              <w:r w:rsidR="00680D1E">
                <w:rPr>
                  <w:rFonts w:cs="Times New Roman"/>
                  <w:i/>
                </w:rPr>
                <w:t xml:space="preserve"> </w:t>
              </w:r>
            </w:ins>
            <w:r w:rsidR="00680D1E" w:rsidRPr="00680D1E">
              <w:rPr>
                <w:rFonts w:cs="Times New Roman"/>
                <w:i/>
              </w:rPr>
              <w:t xml:space="preserve">uzyskane/wnioskowane rozwiązania patentowe/wzory przemysłowe; </w:t>
            </w:r>
            <w:r w:rsidR="0058217A">
              <w:rPr>
                <w:rFonts w:cs="Times New Roman"/>
                <w:i/>
              </w:rPr>
              <w:t>dotyczy publikacji zawierających</w:t>
            </w:r>
            <w:r w:rsidR="00680D1E" w:rsidRPr="00680D1E">
              <w:rPr>
                <w:rFonts w:cs="Times New Roman"/>
                <w:i/>
              </w:rPr>
              <w:t xml:space="preserve"> informacj</w:t>
            </w:r>
            <w:r w:rsidR="0058217A">
              <w:rPr>
                <w:rFonts w:cs="Times New Roman"/>
                <w:i/>
              </w:rPr>
              <w:t>ę</w:t>
            </w:r>
            <w:r w:rsidR="00680D1E" w:rsidRPr="00680D1E">
              <w:rPr>
                <w:rFonts w:cs="Times New Roman"/>
                <w:i/>
              </w:rPr>
              <w:t xml:space="preserve"> o dofinansowaniu Projektu (nr umowy) przez NCBR w ramach </w:t>
            </w:r>
            <w:r w:rsidR="00680D1E">
              <w:rPr>
                <w:rFonts w:cs="Times New Roman"/>
                <w:i/>
              </w:rPr>
              <w:t>P</w:t>
            </w:r>
            <w:r w:rsidR="00680D1E" w:rsidRPr="00680D1E">
              <w:rPr>
                <w:rFonts w:cs="Times New Roman"/>
                <w:i/>
              </w:rPr>
              <w:t>rogramu GOSPOSTRATEG)</w:t>
            </w:r>
          </w:p>
        </w:tc>
      </w:tr>
      <w:tr w:rsidR="00F74C55" w:rsidRPr="00D12C7F" w14:paraId="684E45FC" w14:textId="77777777" w:rsidTr="007516BD">
        <w:trPr>
          <w:trHeight w:val="96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D78ED" w14:textId="77777777" w:rsidR="00F74C55" w:rsidRPr="00D12C7F" w:rsidRDefault="00F74C55" w:rsidP="00C80747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1984E2FC" w14:textId="77777777" w:rsidR="00F74C55" w:rsidRPr="00D12C7F" w:rsidRDefault="00F74C55" w:rsidP="00C80747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1A048A95" w14:textId="77777777" w:rsidR="00F74C55" w:rsidRPr="00D12C7F" w:rsidRDefault="00F74C55" w:rsidP="00C80747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3B452FF9" w14:textId="77777777" w:rsidR="00F74C55" w:rsidRPr="00D12C7F" w:rsidRDefault="00F74C55" w:rsidP="00C80747">
            <w:pPr>
              <w:ind w:left="360"/>
              <w:rPr>
                <w:rFonts w:eastAsia="Times New Roman" w:cs="Times New Roman"/>
                <w:b/>
                <w:bCs/>
                <w:lang w:eastAsia="pl-PL"/>
              </w:rPr>
            </w:pPr>
            <w:r w:rsidRPr="00D12C7F">
              <w:rPr>
                <w:rFonts w:cs="Times New Roman"/>
                <w:sz w:val="18"/>
              </w:rPr>
              <w:t>n.      …</w:t>
            </w:r>
          </w:p>
        </w:tc>
      </w:tr>
      <w:tr w:rsidR="00D67FB0" w:rsidRPr="00D12C7F" w14:paraId="1AECD629" w14:textId="77777777" w:rsidTr="00F1040E">
        <w:trPr>
          <w:trHeight w:val="25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24564" w14:textId="357AD635" w:rsidR="00D67FB0" w:rsidRPr="00DF372F" w:rsidRDefault="00D67FB0" w:rsidP="007516BD">
            <w:pPr>
              <w:spacing w:before="60" w:after="60"/>
              <w:rPr>
                <w:rFonts w:cs="Times New Roman"/>
                <w:b/>
              </w:rPr>
            </w:pPr>
            <w:r w:rsidRPr="00DF372F">
              <w:rPr>
                <w:rFonts w:cs="Times New Roman"/>
                <w:b/>
              </w:rPr>
              <w:t>H6. CZY W TRAKCIE REALIZACJI PROJEKTU UZYSKANO NAGRODY</w:t>
            </w:r>
            <w:r w:rsidR="000C0E05">
              <w:rPr>
                <w:rFonts w:cs="Times New Roman"/>
                <w:b/>
              </w:rPr>
              <w:t>,</w:t>
            </w:r>
            <w:r w:rsidRPr="00DF372F">
              <w:rPr>
                <w:rFonts w:cs="Times New Roman"/>
                <w:b/>
              </w:rPr>
              <w:t xml:space="preserve"> WYRÓŻNIENIA?</w:t>
            </w:r>
            <w:r w:rsidR="00EB5372">
              <w:rPr>
                <w:rFonts w:cs="Times New Roman"/>
                <w:b/>
              </w:rPr>
              <w:t xml:space="preserve"> </w:t>
            </w:r>
            <w:r w:rsidR="00EB5372" w:rsidRPr="00EB5372">
              <w:rPr>
                <w:rFonts w:cs="Times New Roman"/>
                <w:bCs/>
              </w:rPr>
              <w:t>Jakie</w:t>
            </w:r>
            <w:r w:rsidR="00EB5372">
              <w:rPr>
                <w:rFonts w:cs="Times New Roman"/>
                <w:bCs/>
              </w:rPr>
              <w:t xml:space="preserve"> i przez kogo</w:t>
            </w:r>
            <w:r w:rsidR="00EB5372" w:rsidRPr="00EB5372">
              <w:rPr>
                <w:rFonts w:cs="Times New Roman"/>
                <w:bCs/>
              </w:rPr>
              <w:t>?</w:t>
            </w:r>
          </w:p>
        </w:tc>
      </w:tr>
      <w:tr w:rsidR="00D67FB0" w:rsidRPr="00D12C7F" w14:paraId="5030B6F1" w14:textId="77777777" w:rsidTr="007516BD">
        <w:trPr>
          <w:trHeight w:val="95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7B249" w14:textId="77777777" w:rsidR="00F1040E" w:rsidRPr="00D12C7F" w:rsidRDefault="00F1040E" w:rsidP="00F1040E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6C9F6239" w14:textId="77777777" w:rsidR="00F1040E" w:rsidRPr="00D12C7F" w:rsidRDefault="00F1040E" w:rsidP="00F1040E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39881E64" w14:textId="77777777" w:rsidR="00F1040E" w:rsidRPr="00D12C7F" w:rsidRDefault="00F1040E" w:rsidP="00F1040E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509A72BE" w14:textId="3602BB92" w:rsidR="00D67FB0" w:rsidRPr="00D67FB0" w:rsidRDefault="00F1040E" w:rsidP="00F1040E">
            <w:pPr>
              <w:ind w:left="360"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n.      …</w:t>
            </w:r>
          </w:p>
        </w:tc>
      </w:tr>
      <w:tr w:rsidR="00DF372F" w:rsidRPr="00D12C7F" w14:paraId="078DE069" w14:textId="77777777" w:rsidTr="007516BD">
        <w:trPr>
          <w:trHeight w:val="879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9DE31" w14:textId="1582BCA8" w:rsidR="00DF372F" w:rsidRPr="00D12C7F" w:rsidRDefault="00DF372F" w:rsidP="00BF2664">
            <w:pPr>
              <w:spacing w:before="60" w:after="60"/>
              <w:jc w:val="both"/>
              <w:rPr>
                <w:rFonts w:cs="Times New Roman"/>
                <w:sz w:val="18"/>
              </w:rPr>
            </w:pPr>
            <w:r w:rsidRPr="00DF372F">
              <w:rPr>
                <w:b/>
              </w:rPr>
              <w:t xml:space="preserve">H7. CZY INFORMACJA O FINANSOWANIU PROJEKTU PRZEZ NCBR JEST UMIESZCZANA </w:t>
            </w:r>
            <w:r w:rsidR="007E5879">
              <w:rPr>
                <w:b/>
              </w:rPr>
              <w:t xml:space="preserve">np. </w:t>
            </w:r>
            <w:r w:rsidRPr="00DF372F">
              <w:rPr>
                <w:b/>
              </w:rPr>
              <w:t>NA MATERIAŁACH PROMOCYJNYCH, INFORMACYJNYCH, SZKOLENIOWYCH, EDUKACYJNYCH, W PUBLIKACJACH</w:t>
            </w:r>
            <w:r w:rsidR="007E5879">
              <w:rPr>
                <w:b/>
              </w:rPr>
              <w:t>,</w:t>
            </w:r>
            <w:r w:rsidRPr="00DF372F">
              <w:rPr>
                <w:b/>
              </w:rPr>
              <w:t xml:space="preserve"> NA APARATURZE NAUKOWO-BADAWCZEJ</w:t>
            </w:r>
            <w:r w:rsidR="007E5879">
              <w:rPr>
                <w:b/>
              </w:rPr>
              <w:t>, W INTERNECIE, PODCZAS KONFERENCJI, etc.</w:t>
            </w:r>
            <w:r w:rsidRPr="00DF372F">
              <w:rPr>
                <w:b/>
              </w:rPr>
              <w:t>?</w:t>
            </w:r>
            <w:r w:rsidR="00EB5372">
              <w:rPr>
                <w:b/>
              </w:rPr>
              <w:t xml:space="preserve"> </w:t>
            </w:r>
            <w:r w:rsidR="00EB5372" w:rsidRPr="00EB5372">
              <w:rPr>
                <w:bCs/>
              </w:rPr>
              <w:t>Gdzie w i jaki sposób?</w:t>
            </w:r>
          </w:p>
        </w:tc>
      </w:tr>
      <w:tr w:rsidR="00EF6D43" w:rsidRPr="00D12C7F" w14:paraId="605BD063" w14:textId="77777777" w:rsidTr="00BF2664">
        <w:trPr>
          <w:trHeight w:val="84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C997" w14:textId="77777777" w:rsidR="00F1040E" w:rsidRPr="00D12C7F" w:rsidRDefault="00F1040E" w:rsidP="00F1040E">
            <w:pPr>
              <w:numPr>
                <w:ilvl w:val="0"/>
                <w:numId w:val="30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517489BC" w14:textId="77777777" w:rsidR="00F1040E" w:rsidRPr="00D12C7F" w:rsidRDefault="00F1040E" w:rsidP="00F1040E">
            <w:pPr>
              <w:numPr>
                <w:ilvl w:val="0"/>
                <w:numId w:val="30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7ED4D001" w14:textId="77777777" w:rsidR="00F1040E" w:rsidRPr="00D12C7F" w:rsidRDefault="00F1040E" w:rsidP="00F1040E">
            <w:pPr>
              <w:numPr>
                <w:ilvl w:val="0"/>
                <w:numId w:val="30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1B2472FB" w14:textId="28C56EA3" w:rsidR="00EF6D43" w:rsidRPr="00F1040E" w:rsidRDefault="00F1040E" w:rsidP="00F1040E">
            <w:pPr>
              <w:ind w:left="316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 xml:space="preserve"> </w:t>
            </w:r>
            <w:r w:rsidRPr="00D12C7F">
              <w:rPr>
                <w:rFonts w:cs="Times New Roman"/>
                <w:sz w:val="18"/>
              </w:rPr>
              <w:t>n.      …</w:t>
            </w:r>
          </w:p>
        </w:tc>
      </w:tr>
      <w:tr w:rsidR="00EF6D43" w:rsidRPr="00D12C7F" w14:paraId="065B0750" w14:textId="77777777" w:rsidTr="007516BD">
        <w:trPr>
          <w:trHeight w:val="96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5E4BFE" w14:textId="4085AF91" w:rsidR="00EF6D43" w:rsidRDefault="00EF6D43" w:rsidP="00BF2664">
            <w:pPr>
              <w:spacing w:before="6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H</w:t>
            </w:r>
            <w:r w:rsidR="00E82514">
              <w:rPr>
                <w:rFonts w:cs="Times New Roman"/>
                <w:b/>
              </w:rPr>
              <w:t>8</w:t>
            </w:r>
            <w:r w:rsidR="00E82514" w:rsidRPr="00522B2F">
              <w:rPr>
                <w:rFonts w:cs="Times New Roman"/>
                <w:b/>
              </w:rPr>
              <w:t xml:space="preserve">: </w:t>
            </w:r>
            <w:r w:rsidR="00E82514" w:rsidRPr="00E82514">
              <w:rPr>
                <w:b/>
                <w:bCs/>
              </w:rPr>
              <w:t>OPIS</w:t>
            </w:r>
            <w:r w:rsidRPr="00541452">
              <w:rPr>
                <w:rFonts w:cs="Times New Roman"/>
                <w:b/>
              </w:rPr>
              <w:t xml:space="preserve"> WARTOŚCI NIEMATERIALNYCH POWSTAŁYCH W TRAKCIE REALIZACJI PROJEKTU </w:t>
            </w:r>
          </w:p>
          <w:p w14:paraId="47960D04" w14:textId="10C46DB0" w:rsidR="00EF6D43" w:rsidRDefault="00EF6D43" w:rsidP="00EF6D43">
            <w:pPr>
              <w:rPr>
                <w:rFonts w:cs="Times New Roman"/>
                <w:b/>
              </w:rPr>
            </w:pPr>
            <w:r w:rsidRPr="00522B2F">
              <w:rPr>
                <w:rFonts w:cs="Times New Roman"/>
                <w:b/>
              </w:rPr>
              <w:t>Patenty/wzory użytkowe/znaki towarowe</w:t>
            </w:r>
            <w:r>
              <w:rPr>
                <w:rFonts w:cs="Times New Roman"/>
                <w:b/>
              </w:rPr>
              <w:t>/wzory przemysłowe (lub zgłoszenia któregoś z nich)</w:t>
            </w:r>
          </w:p>
          <w:p w14:paraId="254FED9B" w14:textId="4D9E6A78" w:rsidR="00EF6D43" w:rsidRPr="007E5879" w:rsidRDefault="00EF6D43" w:rsidP="00BF2664">
            <w:pPr>
              <w:spacing w:after="60"/>
              <w:rPr>
                <w:rFonts w:cs="Times New Roman"/>
                <w:i/>
              </w:rPr>
            </w:pPr>
            <w:r w:rsidRPr="00522B2F">
              <w:rPr>
                <w:rFonts w:cs="Times New Roman"/>
                <w:i/>
              </w:rPr>
              <w:t>(nazwa, obszar ochrony, numer</w:t>
            </w:r>
            <w:r w:rsidR="000C0E05">
              <w:rPr>
                <w:rFonts w:cs="Times New Roman"/>
                <w:i/>
              </w:rPr>
              <w:t>, rok uzyskania</w:t>
            </w:r>
            <w:r w:rsidRPr="00522B2F">
              <w:rPr>
                <w:rFonts w:cs="Times New Roman"/>
                <w:i/>
              </w:rPr>
              <w:t>)</w:t>
            </w:r>
          </w:p>
        </w:tc>
      </w:tr>
      <w:tr w:rsidR="00EF6D43" w:rsidRPr="00D12C7F" w14:paraId="1D93072F" w14:textId="77777777" w:rsidTr="007516BD">
        <w:trPr>
          <w:trHeight w:val="5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FA1C" w14:textId="77777777" w:rsidR="00F1040E" w:rsidRPr="00D12C7F" w:rsidRDefault="00F1040E" w:rsidP="00F1040E">
            <w:pPr>
              <w:numPr>
                <w:ilvl w:val="0"/>
                <w:numId w:val="31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3DE4D3D2" w14:textId="77777777" w:rsidR="00F1040E" w:rsidRPr="00D12C7F" w:rsidRDefault="00F1040E" w:rsidP="00F1040E">
            <w:pPr>
              <w:numPr>
                <w:ilvl w:val="0"/>
                <w:numId w:val="31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0E9EFC5A" w14:textId="77777777" w:rsidR="00F1040E" w:rsidRPr="00D12C7F" w:rsidRDefault="00F1040E" w:rsidP="00F1040E">
            <w:pPr>
              <w:numPr>
                <w:ilvl w:val="0"/>
                <w:numId w:val="31"/>
              </w:numPr>
              <w:contextualSpacing/>
              <w:rPr>
                <w:rFonts w:cs="Times New Roman"/>
                <w:sz w:val="18"/>
              </w:rPr>
            </w:pPr>
            <w:r w:rsidRPr="00D12C7F">
              <w:rPr>
                <w:rFonts w:cs="Times New Roman"/>
                <w:sz w:val="18"/>
              </w:rPr>
              <w:t>…</w:t>
            </w:r>
          </w:p>
          <w:p w14:paraId="5D1C310F" w14:textId="119F4D36" w:rsidR="00EF6D43" w:rsidRDefault="00F1040E" w:rsidP="00F1040E">
            <w:pPr>
              <w:ind w:left="316"/>
              <w:rPr>
                <w:rFonts w:cs="Times New Roman"/>
                <w:b/>
              </w:rPr>
            </w:pPr>
            <w:r>
              <w:rPr>
                <w:rFonts w:cs="Times New Roman"/>
                <w:sz w:val="18"/>
              </w:rPr>
              <w:t xml:space="preserve"> </w:t>
            </w:r>
            <w:r w:rsidRPr="00D12C7F">
              <w:rPr>
                <w:rFonts w:cs="Times New Roman"/>
                <w:sz w:val="18"/>
              </w:rPr>
              <w:t>n.      …</w:t>
            </w:r>
          </w:p>
        </w:tc>
      </w:tr>
    </w:tbl>
    <w:p w14:paraId="196F59D9" w14:textId="77777777" w:rsidR="000A1C7B" w:rsidRPr="00BF2664" w:rsidRDefault="000A1C7B">
      <w:pPr>
        <w:rPr>
          <w:sz w:val="10"/>
          <w:szCs w:val="10"/>
        </w:rPr>
      </w:pPr>
    </w:p>
    <w:tbl>
      <w:tblPr>
        <w:tblStyle w:val="Tabela-Siatka"/>
        <w:tblW w:w="1051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86"/>
        <w:gridCol w:w="2307"/>
        <w:gridCol w:w="1290"/>
        <w:gridCol w:w="891"/>
        <w:gridCol w:w="1280"/>
        <w:gridCol w:w="1432"/>
        <w:gridCol w:w="2824"/>
      </w:tblGrid>
      <w:tr w:rsidR="00F74C55" w:rsidRPr="001C7282" w14:paraId="5C188564" w14:textId="77777777" w:rsidTr="007516BD">
        <w:trPr>
          <w:trHeight w:val="656"/>
          <w:jc w:val="center"/>
        </w:trPr>
        <w:tc>
          <w:tcPr>
            <w:tcW w:w="10510" w:type="dxa"/>
            <w:gridSpan w:val="7"/>
            <w:shd w:val="clear" w:color="auto" w:fill="D9D9D9" w:themeFill="background1" w:themeFillShade="D9"/>
            <w:vAlign w:val="center"/>
          </w:tcPr>
          <w:p w14:paraId="456F5B90" w14:textId="6536C9A2" w:rsidR="00F74C55" w:rsidRDefault="00F74C55" w:rsidP="000C0E05">
            <w:pPr>
              <w:spacing w:before="60" w:after="60"/>
              <w:ind w:left="164" w:hanging="164"/>
              <w:rPr>
                <w:rFonts w:eastAsia="Times New Roman" w:cs="Times New Roman"/>
                <w:b/>
                <w:bCs/>
              </w:rPr>
            </w:pPr>
            <w:r>
              <w:rPr>
                <w:rFonts w:eastAsia="Times New Roman" w:cs="Times New Roman"/>
                <w:b/>
                <w:bCs/>
              </w:rPr>
              <w:t>I</w:t>
            </w:r>
            <w:r w:rsidRPr="001C7282">
              <w:rPr>
                <w:rFonts w:eastAsia="Times New Roman" w:cs="Times New Roman"/>
                <w:b/>
                <w:bCs/>
              </w:rPr>
              <w:t>. INFORMACJA O KONTROLACH PRZEPROWADZONYCH W MIEJSCU REALIZACJI PROJEKTU I SPOSOBACH WDROŻENIA ZALECEŃ POKONTROLNYCH</w:t>
            </w:r>
            <w:r w:rsidR="000C0E05">
              <w:rPr>
                <w:rFonts w:eastAsia="Times New Roman" w:cs="Times New Roman"/>
                <w:b/>
                <w:bCs/>
              </w:rPr>
              <w:t xml:space="preserve"> (dotyczy kontroli NCBR</w:t>
            </w:r>
            <w:r w:rsidR="00475D06">
              <w:rPr>
                <w:rFonts w:eastAsia="Times New Roman" w:cs="Times New Roman"/>
                <w:b/>
                <w:bCs/>
              </w:rPr>
              <w:t xml:space="preserve"> oraz innych kontroli dot. Projektu</w:t>
            </w:r>
            <w:r w:rsidR="000C0E05">
              <w:rPr>
                <w:rFonts w:eastAsia="Times New Roman" w:cs="Times New Roman"/>
                <w:b/>
                <w:bCs/>
              </w:rPr>
              <w:t>)</w:t>
            </w:r>
          </w:p>
        </w:tc>
      </w:tr>
      <w:tr w:rsidR="00F74C55" w:rsidRPr="001C7282" w14:paraId="5FEEA765" w14:textId="77777777" w:rsidTr="00BF2664">
        <w:trPr>
          <w:trHeight w:val="1085"/>
          <w:jc w:val="center"/>
        </w:trPr>
        <w:tc>
          <w:tcPr>
            <w:tcW w:w="435" w:type="dxa"/>
            <w:shd w:val="clear" w:color="auto" w:fill="D9D9D9" w:themeFill="background1" w:themeFillShade="D9"/>
            <w:vAlign w:val="center"/>
          </w:tcPr>
          <w:p w14:paraId="3ECF1B78" w14:textId="2030E771" w:rsidR="00F74C55" w:rsidRPr="001C7282" w:rsidRDefault="00F74C55" w:rsidP="00BF2664">
            <w:pPr>
              <w:rPr>
                <w:rFonts w:cs="Times New Roman"/>
                <w:b/>
              </w:rPr>
            </w:pPr>
            <w:r w:rsidRPr="001C7282">
              <w:rPr>
                <w:rFonts w:cs="Times New Roman"/>
                <w:b/>
              </w:rPr>
              <w:t>Lp.</w:t>
            </w:r>
          </w:p>
        </w:tc>
        <w:tc>
          <w:tcPr>
            <w:tcW w:w="2307" w:type="dxa"/>
            <w:shd w:val="clear" w:color="auto" w:fill="D9D9D9" w:themeFill="background1" w:themeFillShade="D9"/>
            <w:vAlign w:val="center"/>
          </w:tcPr>
          <w:p w14:paraId="6429B720" w14:textId="70B3ED42" w:rsidR="00F74C55" w:rsidRPr="001C7282" w:rsidRDefault="00F74C55" w:rsidP="00BF266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C7282">
              <w:rPr>
                <w:rFonts w:cs="Times New Roman"/>
                <w:b/>
                <w:sz w:val="20"/>
                <w:szCs w:val="20"/>
              </w:rPr>
              <w:t>Rodzaj kontroli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C14820C" w14:textId="1C48ACC4" w:rsidR="00F74C55" w:rsidRPr="001C7282" w:rsidRDefault="00F74C55" w:rsidP="00BF266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C7282">
              <w:rPr>
                <w:rFonts w:cs="Times New Roman"/>
                <w:b/>
                <w:sz w:val="20"/>
                <w:szCs w:val="20"/>
              </w:rPr>
              <w:t>Podmiot kontrolujący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6841FB7" w14:textId="74B8B3FC" w:rsidR="00F74C55" w:rsidRPr="001C7282" w:rsidRDefault="00F74C55" w:rsidP="00BF266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C7282">
              <w:rPr>
                <w:rFonts w:cs="Times New Roman"/>
                <w:b/>
                <w:sz w:val="20"/>
                <w:szCs w:val="20"/>
              </w:rPr>
              <w:t>Data kontroli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9B2E382" w14:textId="4D2F547E" w:rsidR="00F74C55" w:rsidRPr="001C7282" w:rsidRDefault="00F74C55" w:rsidP="00BF266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C7282">
              <w:rPr>
                <w:rFonts w:cs="Times New Roman"/>
                <w:b/>
                <w:sz w:val="20"/>
                <w:szCs w:val="20"/>
              </w:rPr>
              <w:t>Zalecenia pokontrolne</w:t>
            </w:r>
          </w:p>
        </w:tc>
        <w:tc>
          <w:tcPr>
            <w:tcW w:w="1432" w:type="dxa"/>
            <w:shd w:val="clear" w:color="auto" w:fill="D9D9D9" w:themeFill="background1" w:themeFillShade="D9"/>
            <w:vAlign w:val="center"/>
          </w:tcPr>
          <w:p w14:paraId="30916BA6" w14:textId="0C91F7A2" w:rsidR="00F74C55" w:rsidRPr="001C7282" w:rsidRDefault="00F74C55" w:rsidP="00BF266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C7282">
              <w:rPr>
                <w:rFonts w:cs="Times New Roman"/>
                <w:b/>
                <w:sz w:val="20"/>
                <w:szCs w:val="20"/>
              </w:rPr>
              <w:t>Czy zastosowano się do zaleceń pokontrolnych</w:t>
            </w:r>
          </w:p>
        </w:tc>
        <w:tc>
          <w:tcPr>
            <w:tcW w:w="2824" w:type="dxa"/>
            <w:shd w:val="clear" w:color="auto" w:fill="D9D9D9" w:themeFill="background1" w:themeFillShade="D9"/>
            <w:vAlign w:val="center"/>
          </w:tcPr>
          <w:p w14:paraId="55DB7A46" w14:textId="04C36547" w:rsidR="00F74C55" w:rsidRPr="001C7282" w:rsidRDefault="00F74C55" w:rsidP="00BF266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W jakim </w:t>
            </w:r>
            <w:r w:rsidR="00E82514">
              <w:rPr>
                <w:rFonts w:cs="Times New Roman"/>
                <w:b/>
                <w:sz w:val="20"/>
                <w:szCs w:val="20"/>
              </w:rPr>
              <w:t>zakresie się</w:t>
            </w:r>
            <w:r>
              <w:rPr>
                <w:rFonts w:cs="Times New Roman"/>
                <w:b/>
                <w:sz w:val="20"/>
                <w:szCs w:val="20"/>
              </w:rPr>
              <w:t xml:space="preserve"> nie zastosowano i z jakich powodów</w:t>
            </w:r>
          </w:p>
        </w:tc>
      </w:tr>
      <w:tr w:rsidR="00F74C55" w:rsidRPr="001C7282" w14:paraId="74DFFFDF" w14:textId="77777777" w:rsidTr="00F1040E">
        <w:trPr>
          <w:jc w:val="center"/>
        </w:trPr>
        <w:tc>
          <w:tcPr>
            <w:tcW w:w="435" w:type="dxa"/>
          </w:tcPr>
          <w:p w14:paraId="6198B0F8" w14:textId="77777777" w:rsidR="00F74C55" w:rsidRPr="001C7282" w:rsidRDefault="00F74C55" w:rsidP="00C80747">
            <w:pPr>
              <w:rPr>
                <w:rFonts w:cs="Times New Roman"/>
                <w:sz w:val="20"/>
                <w:szCs w:val="20"/>
              </w:rPr>
            </w:pPr>
            <w:r w:rsidRPr="001C7282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307" w:type="dxa"/>
          </w:tcPr>
          <w:p w14:paraId="39CA0DC9" w14:textId="77777777" w:rsidR="00F74C55" w:rsidRPr="001C7282" w:rsidRDefault="00F74C55" w:rsidP="00C80747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14:paraId="177F9CE2" w14:textId="77777777" w:rsidR="00F74C55" w:rsidRPr="001C7282" w:rsidRDefault="00F74C55" w:rsidP="00C80747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14:paraId="15B23ACF" w14:textId="77777777" w:rsidR="00F74C55" w:rsidRPr="001C7282" w:rsidRDefault="00F74C55" w:rsidP="00C80747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14:paraId="7186CD38" w14:textId="77777777" w:rsidR="00F74C55" w:rsidRPr="001C7282" w:rsidRDefault="00F74C55" w:rsidP="00C80747">
            <w:pPr>
              <w:rPr>
                <w:rFonts w:cs="Times New Roman"/>
              </w:rPr>
            </w:pPr>
          </w:p>
        </w:tc>
        <w:tc>
          <w:tcPr>
            <w:tcW w:w="1432" w:type="dxa"/>
          </w:tcPr>
          <w:p w14:paraId="5B7BDC1F" w14:textId="77777777" w:rsidR="00F74C55" w:rsidRPr="001C7282" w:rsidRDefault="00F74C55" w:rsidP="00C80747">
            <w:pPr>
              <w:rPr>
                <w:rFonts w:cs="Times New Roman"/>
              </w:rPr>
            </w:pPr>
          </w:p>
        </w:tc>
        <w:tc>
          <w:tcPr>
            <w:tcW w:w="2824" w:type="dxa"/>
          </w:tcPr>
          <w:p w14:paraId="39B877FD" w14:textId="77777777" w:rsidR="00F74C55" w:rsidRPr="001C7282" w:rsidRDefault="00F74C55" w:rsidP="00C80747">
            <w:pPr>
              <w:rPr>
                <w:rFonts w:cs="Times New Roman"/>
              </w:rPr>
            </w:pPr>
          </w:p>
        </w:tc>
      </w:tr>
      <w:tr w:rsidR="00F74C55" w:rsidRPr="001C7282" w14:paraId="2722324C" w14:textId="77777777" w:rsidTr="00F1040E">
        <w:trPr>
          <w:jc w:val="center"/>
        </w:trPr>
        <w:tc>
          <w:tcPr>
            <w:tcW w:w="435" w:type="dxa"/>
          </w:tcPr>
          <w:p w14:paraId="5067FB7B" w14:textId="77777777" w:rsidR="00F74C55" w:rsidRPr="001C7282" w:rsidRDefault="00F74C55" w:rsidP="00C80747">
            <w:pPr>
              <w:rPr>
                <w:rFonts w:cs="Times New Roman"/>
                <w:sz w:val="20"/>
                <w:szCs w:val="20"/>
              </w:rPr>
            </w:pPr>
            <w:r w:rsidRPr="001C7282">
              <w:rPr>
                <w:rFonts w:cs="Times New Roman"/>
                <w:sz w:val="20"/>
                <w:szCs w:val="20"/>
              </w:rPr>
              <w:t>…</w:t>
            </w:r>
          </w:p>
        </w:tc>
        <w:tc>
          <w:tcPr>
            <w:tcW w:w="2307" w:type="dxa"/>
          </w:tcPr>
          <w:p w14:paraId="4027860F" w14:textId="77777777" w:rsidR="00F74C55" w:rsidRPr="001C7282" w:rsidRDefault="00F74C55" w:rsidP="00C80747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14:paraId="474EC843" w14:textId="77777777" w:rsidR="00F74C55" w:rsidRPr="001C7282" w:rsidRDefault="00F74C55" w:rsidP="00C80747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14:paraId="346591E0" w14:textId="77777777" w:rsidR="00F74C55" w:rsidRPr="001C7282" w:rsidRDefault="00F74C55" w:rsidP="00C80747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14:paraId="379A088E" w14:textId="77777777" w:rsidR="00F74C55" w:rsidRPr="001C7282" w:rsidRDefault="00F74C55" w:rsidP="00C80747">
            <w:pPr>
              <w:rPr>
                <w:rFonts w:cs="Times New Roman"/>
              </w:rPr>
            </w:pPr>
          </w:p>
        </w:tc>
        <w:tc>
          <w:tcPr>
            <w:tcW w:w="1432" w:type="dxa"/>
          </w:tcPr>
          <w:p w14:paraId="2B4702AF" w14:textId="77777777" w:rsidR="00F74C55" w:rsidRPr="001C7282" w:rsidRDefault="00F74C55" w:rsidP="00C80747">
            <w:pPr>
              <w:rPr>
                <w:rFonts w:cs="Times New Roman"/>
              </w:rPr>
            </w:pPr>
          </w:p>
        </w:tc>
        <w:tc>
          <w:tcPr>
            <w:tcW w:w="2824" w:type="dxa"/>
          </w:tcPr>
          <w:p w14:paraId="5E3EB7E8" w14:textId="77777777" w:rsidR="00F74C55" w:rsidRPr="001C7282" w:rsidRDefault="00F74C55" w:rsidP="00C80747">
            <w:pPr>
              <w:rPr>
                <w:rFonts w:cs="Times New Roman"/>
              </w:rPr>
            </w:pPr>
          </w:p>
        </w:tc>
      </w:tr>
    </w:tbl>
    <w:p w14:paraId="65F0607A" w14:textId="77777777" w:rsidR="00F74C55" w:rsidRPr="001C7282" w:rsidRDefault="00F74C55" w:rsidP="00F74C55">
      <w:pPr>
        <w:tabs>
          <w:tab w:val="left" w:pos="-426"/>
        </w:tabs>
        <w:spacing w:after="0" w:line="240" w:lineRule="auto"/>
        <w:ind w:left="-426"/>
        <w:jc w:val="both"/>
        <w:rPr>
          <w:i/>
          <w:sz w:val="24"/>
          <w:szCs w:val="16"/>
        </w:rPr>
      </w:pPr>
    </w:p>
    <w:p w14:paraId="1B729EF9" w14:textId="2478C483" w:rsidR="00D20611" w:rsidRPr="001C7282" w:rsidRDefault="00D20611" w:rsidP="00D20611">
      <w:pPr>
        <w:tabs>
          <w:tab w:val="left" w:pos="-142"/>
        </w:tabs>
        <w:spacing w:after="0" w:line="240" w:lineRule="auto"/>
        <w:ind w:left="-142"/>
        <w:jc w:val="both"/>
        <w:rPr>
          <w:b/>
          <w:szCs w:val="16"/>
        </w:rPr>
      </w:pPr>
      <w:r w:rsidRPr="001C7282">
        <w:rPr>
          <w:b/>
          <w:szCs w:val="16"/>
        </w:rPr>
        <w:t>W przypadku projektu, w którym nastąpiło rozwiązanie Umowy (jeśli dotyczy):</w:t>
      </w:r>
      <w:r w:rsidRPr="00066AF9">
        <w:rPr>
          <w:b/>
          <w:szCs w:val="16"/>
        </w:rPr>
        <w:t xml:space="preserve"> </w:t>
      </w:r>
    </w:p>
    <w:p w14:paraId="17497087" w14:textId="77777777" w:rsidR="00D20611" w:rsidRPr="007516BD" w:rsidRDefault="00D20611" w:rsidP="00D20611">
      <w:pPr>
        <w:tabs>
          <w:tab w:val="left" w:pos="-142"/>
        </w:tabs>
        <w:spacing w:after="0" w:line="240" w:lineRule="auto"/>
        <w:ind w:left="-142"/>
        <w:jc w:val="both"/>
        <w:rPr>
          <w:b/>
          <w:sz w:val="8"/>
          <w:szCs w:val="8"/>
        </w:rPr>
      </w:pPr>
    </w:p>
    <w:tbl>
      <w:tblPr>
        <w:tblStyle w:val="Tabela-Siatka"/>
        <w:tblW w:w="5790" w:type="pct"/>
        <w:jc w:val="center"/>
        <w:tblLook w:val="04A0" w:firstRow="1" w:lastRow="0" w:firstColumn="1" w:lastColumn="0" w:noHBand="0" w:noVBand="1"/>
      </w:tblPr>
      <w:tblGrid>
        <w:gridCol w:w="2572"/>
        <w:gridCol w:w="7919"/>
      </w:tblGrid>
      <w:tr w:rsidR="00D20611" w:rsidRPr="001C7282" w14:paraId="6E3392E7" w14:textId="77777777" w:rsidTr="00F1040E">
        <w:trPr>
          <w:trHeight w:val="714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776EBC1D" w14:textId="379C8AA2" w:rsidR="00D20611" w:rsidRPr="001C7282" w:rsidRDefault="00D20611" w:rsidP="00BF2664">
            <w:pPr>
              <w:spacing w:before="60" w:after="60"/>
              <w:ind w:left="34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J</w:t>
            </w:r>
            <w:r w:rsidRPr="001C7282">
              <w:rPr>
                <w:b/>
                <w:caps/>
                <w:szCs w:val="24"/>
              </w:rPr>
              <w:t>. Czy Rozwiązanie umowy nastapiło przeD terminem ZAKOŃCZENIA REALIZACJI pROJEKTU OKREŚLONYM W umowie?</w:t>
            </w:r>
          </w:p>
        </w:tc>
      </w:tr>
      <w:tr w:rsidR="00D20611" w:rsidRPr="001C7282" w14:paraId="726B4345" w14:textId="77777777" w:rsidTr="007516BD">
        <w:trPr>
          <w:trHeight w:val="955"/>
          <w:jc w:val="center"/>
        </w:trPr>
        <w:tc>
          <w:tcPr>
            <w:tcW w:w="1226" w:type="pct"/>
          </w:tcPr>
          <w:p w14:paraId="118FDC3D" w14:textId="64794833" w:rsidR="00D20611" w:rsidRPr="001C7282" w:rsidRDefault="00D20611" w:rsidP="007516BD">
            <w:pPr>
              <w:spacing w:before="60"/>
            </w:pPr>
            <w:r w:rsidRPr="001C7282">
              <w:t xml:space="preserve">TAK   </w:t>
            </w:r>
            <w:sdt>
              <w:sdtPr>
                <w:id w:val="-371377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7282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  <w:p w14:paraId="55F05845" w14:textId="3E18CF41" w:rsidR="00D20611" w:rsidRPr="001C7282" w:rsidRDefault="00D20611" w:rsidP="00C80747"/>
          <w:p w14:paraId="007737D2" w14:textId="77777777" w:rsidR="00D20611" w:rsidRPr="001C7282" w:rsidRDefault="00D20611" w:rsidP="00C80747">
            <w:r w:rsidRPr="001C7282">
              <w:t xml:space="preserve">NIE  </w:t>
            </w:r>
            <w:sdt>
              <w:sdtPr>
                <w:id w:val="44030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7282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  <w:tc>
          <w:tcPr>
            <w:tcW w:w="3774" w:type="pct"/>
          </w:tcPr>
          <w:p w14:paraId="78A52437" w14:textId="77777777" w:rsidR="00D20611" w:rsidRPr="001C7282" w:rsidRDefault="00D20611" w:rsidP="007516BD">
            <w:pPr>
              <w:spacing w:before="60"/>
            </w:pPr>
            <w:r w:rsidRPr="001C7282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>Jeśli dotyczy należy przedstawić przyczyny rozwiązania umowy i opis aktualnej sytuacji prawnej, w tym status Umowy Konsorcjum.</w:t>
            </w:r>
          </w:p>
        </w:tc>
      </w:tr>
    </w:tbl>
    <w:p w14:paraId="768D86F1" w14:textId="0153A64D" w:rsidR="007E5879" w:rsidRDefault="007E5879" w:rsidP="007E5879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XSpec="center" w:tblpY="-13"/>
        <w:tblW w:w="105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29"/>
        <w:gridCol w:w="8979"/>
      </w:tblGrid>
      <w:tr w:rsidR="007771EB" w14:paraId="428CB0B1" w14:textId="77777777" w:rsidTr="00B6775B">
        <w:trPr>
          <w:trHeight w:val="397"/>
        </w:trPr>
        <w:tc>
          <w:tcPr>
            <w:tcW w:w="105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42DFB4" w14:textId="7AAC2228" w:rsidR="007771EB" w:rsidRDefault="007771E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lastRenderedPageBreak/>
              <w:t xml:space="preserve">K. WYKAZ WPROWADZONYCH ZMIAN NIEWYMAGAJĄCYCH AKCEPTACJI NCBR: </w:t>
            </w:r>
          </w:p>
        </w:tc>
      </w:tr>
      <w:tr w:rsidR="007771EB" w14:paraId="0C938D2C" w14:textId="77777777" w:rsidTr="00B6775B">
        <w:trPr>
          <w:trHeight w:val="689"/>
        </w:trPr>
        <w:tc>
          <w:tcPr>
            <w:tcW w:w="1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A6347E6" w14:textId="77777777" w:rsidR="007771EB" w:rsidRDefault="007771EB">
            <w:pPr>
              <w:rPr>
                <w:rFonts w:eastAsia="Times New Roman" w:cs="Times New Roman"/>
                <w:bCs/>
                <w:color w:val="000000"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u w:val="single"/>
                <w:lang w:eastAsia="pl-PL"/>
              </w:rPr>
              <w:t>1.</w:t>
            </w:r>
          </w:p>
        </w:tc>
        <w:tc>
          <w:tcPr>
            <w:tcW w:w="8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DCA14FA" w14:textId="77777777" w:rsidR="007771EB" w:rsidRDefault="007771EB">
            <w:pPr>
              <w:rPr>
                <w:rFonts w:eastAsia="Times New Roman" w:cs="Times New Roman"/>
                <w:bCs/>
                <w:color w:val="000000"/>
                <w:sz w:val="18"/>
                <w:szCs w:val="18"/>
                <w:u w:val="single"/>
                <w:lang w:eastAsia="pl-PL"/>
              </w:rPr>
            </w:pPr>
          </w:p>
        </w:tc>
      </w:tr>
      <w:tr w:rsidR="007771EB" w14:paraId="0AAED6A1" w14:textId="77777777" w:rsidTr="00B6775B">
        <w:trPr>
          <w:trHeight w:val="570"/>
        </w:trPr>
        <w:tc>
          <w:tcPr>
            <w:tcW w:w="1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39B7601" w14:textId="77777777" w:rsidR="007771EB" w:rsidRDefault="007771EB">
            <w:pPr>
              <w:rPr>
                <w:rFonts w:eastAsia="Times New Roman" w:cs="Times New Roman"/>
                <w:bCs/>
                <w:color w:val="000000"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u w:val="single"/>
                <w:lang w:eastAsia="pl-PL"/>
              </w:rPr>
              <w:t>2.</w:t>
            </w:r>
          </w:p>
        </w:tc>
        <w:tc>
          <w:tcPr>
            <w:tcW w:w="8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0AAD80" w14:textId="77777777" w:rsidR="007771EB" w:rsidRDefault="007771EB">
            <w:pPr>
              <w:rPr>
                <w:rFonts w:eastAsia="Times New Roman" w:cs="Times New Roman"/>
                <w:bCs/>
                <w:color w:val="000000"/>
                <w:sz w:val="18"/>
                <w:szCs w:val="18"/>
                <w:u w:val="single"/>
                <w:lang w:eastAsia="pl-PL"/>
              </w:rPr>
            </w:pPr>
          </w:p>
        </w:tc>
      </w:tr>
    </w:tbl>
    <w:tbl>
      <w:tblPr>
        <w:tblW w:w="10490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4"/>
        <w:gridCol w:w="7556"/>
      </w:tblGrid>
      <w:tr w:rsidR="007771EB" w14:paraId="15FC2E23" w14:textId="77777777" w:rsidTr="00CF4D5E">
        <w:trPr>
          <w:trHeight w:val="300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7AFEA490" w14:textId="078EE443" w:rsidR="007771EB" w:rsidRDefault="007771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L. WYKAZ ZMIAN WPROWADZONYCH ANEKSEM DO UMOWY</w:t>
            </w:r>
          </w:p>
        </w:tc>
      </w:tr>
      <w:tr w:rsidR="007771EB" w14:paraId="2C75792B" w14:textId="77777777" w:rsidTr="00CF4D5E">
        <w:trPr>
          <w:trHeight w:val="300"/>
        </w:trPr>
        <w:tc>
          <w:tcPr>
            <w:tcW w:w="2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82B814" w14:textId="77777777" w:rsidR="007771EB" w:rsidRDefault="007771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Nr aneksu</w:t>
            </w:r>
          </w:p>
        </w:tc>
        <w:tc>
          <w:tcPr>
            <w:tcW w:w="7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DC960E" w14:textId="2C540777" w:rsidR="007771EB" w:rsidRDefault="007771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Wprowadzona zmiana</w:t>
            </w:r>
            <w:r>
              <w:rPr>
                <w:rStyle w:val="Odwoanieprzypisudolnego"/>
                <w:rFonts w:ascii="Calibri" w:eastAsia="Times New Roman" w:hAnsi="Calibri" w:cs="Times New Roman"/>
                <w:color w:val="000000"/>
                <w:lang w:eastAsia="pl-PL"/>
              </w:rPr>
              <w:footnoteReference w:id="19"/>
            </w:r>
          </w:p>
        </w:tc>
      </w:tr>
      <w:tr w:rsidR="007771EB" w14:paraId="0ED30E89" w14:textId="77777777" w:rsidTr="00CF4D5E">
        <w:trPr>
          <w:trHeight w:val="450"/>
        </w:trPr>
        <w:tc>
          <w:tcPr>
            <w:tcW w:w="2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6378B" w14:textId="77777777" w:rsidR="007771EB" w:rsidRDefault="007771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67DAFEE" w14:textId="77777777" w:rsidR="007771EB" w:rsidRDefault="007771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7771EB" w14:paraId="59173061" w14:textId="77777777" w:rsidTr="00CF4D5E">
        <w:trPr>
          <w:trHeight w:val="450"/>
        </w:trPr>
        <w:tc>
          <w:tcPr>
            <w:tcW w:w="2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165C6" w14:textId="77777777" w:rsidR="007771EB" w:rsidRDefault="007771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F0A4C1F" w14:textId="77777777" w:rsidR="007771EB" w:rsidRDefault="007771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7771EB" w14:paraId="57E40CB1" w14:textId="77777777" w:rsidTr="00CF4D5E">
        <w:trPr>
          <w:trHeight w:val="450"/>
        </w:trPr>
        <w:tc>
          <w:tcPr>
            <w:tcW w:w="2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7E163" w14:textId="77777777" w:rsidR="007771EB" w:rsidRDefault="007771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7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87E7F3C" w14:textId="77777777" w:rsidR="007771EB" w:rsidRDefault="007771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14:paraId="011F8F0D" w14:textId="77777777" w:rsidR="007771EB" w:rsidRDefault="007771EB" w:rsidP="007E5879">
      <w:pPr>
        <w:spacing w:after="0" w:line="240" w:lineRule="auto"/>
      </w:pPr>
    </w:p>
    <w:p w14:paraId="0366BABA" w14:textId="1772439F" w:rsidR="009352E9" w:rsidRDefault="009352E9" w:rsidP="007E5879">
      <w:pPr>
        <w:spacing w:after="0"/>
        <w:rPr>
          <w:sz w:val="12"/>
          <w:szCs w:val="18"/>
        </w:rPr>
      </w:pPr>
    </w:p>
    <w:tbl>
      <w:tblPr>
        <w:tblStyle w:val="Tabela-Siatka"/>
        <w:tblW w:w="5790" w:type="pct"/>
        <w:jc w:val="center"/>
        <w:tblLook w:val="04A0" w:firstRow="1" w:lastRow="0" w:firstColumn="1" w:lastColumn="0" w:noHBand="0" w:noVBand="1"/>
      </w:tblPr>
      <w:tblGrid>
        <w:gridCol w:w="2572"/>
        <w:gridCol w:w="7919"/>
      </w:tblGrid>
      <w:tr w:rsidR="00F91164" w:rsidRPr="001C7282" w14:paraId="628EC92C" w14:textId="77777777" w:rsidTr="00B240A5">
        <w:trPr>
          <w:trHeight w:val="714"/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5A769B2" w14:textId="0CD90F4B" w:rsidR="00F91164" w:rsidRPr="001C7282" w:rsidRDefault="007771EB" w:rsidP="00F91164">
            <w:pPr>
              <w:spacing w:before="60" w:after="60"/>
              <w:ind w:left="34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M</w:t>
            </w:r>
            <w:r w:rsidR="00F91164" w:rsidRPr="001C7282">
              <w:rPr>
                <w:b/>
                <w:caps/>
                <w:szCs w:val="24"/>
              </w:rPr>
              <w:t xml:space="preserve">. </w:t>
            </w:r>
            <w:r w:rsidR="00F91164">
              <w:rPr>
                <w:b/>
                <w:caps/>
                <w:szCs w:val="24"/>
              </w:rPr>
              <w:t>Załączniki (jeśli dotyczy)</w:t>
            </w:r>
          </w:p>
        </w:tc>
      </w:tr>
      <w:tr w:rsidR="00F91164" w:rsidRPr="001C7282" w14:paraId="3240F662" w14:textId="77777777" w:rsidTr="00E61200">
        <w:trPr>
          <w:trHeight w:val="385"/>
          <w:jc w:val="center"/>
        </w:trPr>
        <w:tc>
          <w:tcPr>
            <w:tcW w:w="1226" w:type="pct"/>
            <w:shd w:val="clear" w:color="auto" w:fill="D9D9D9" w:themeFill="background1" w:themeFillShade="D9"/>
          </w:tcPr>
          <w:p w14:paraId="3A526D6A" w14:textId="7F0100DE" w:rsidR="00F91164" w:rsidRPr="001C7282" w:rsidRDefault="00F91164" w:rsidP="00B240A5">
            <w:r>
              <w:t>Lp.</w:t>
            </w:r>
          </w:p>
        </w:tc>
        <w:tc>
          <w:tcPr>
            <w:tcW w:w="3774" w:type="pct"/>
            <w:shd w:val="clear" w:color="auto" w:fill="D9D9D9" w:themeFill="background1" w:themeFillShade="D9"/>
          </w:tcPr>
          <w:p w14:paraId="073C6024" w14:textId="41E312FF" w:rsidR="00F91164" w:rsidRPr="001C7282" w:rsidRDefault="00F91164" w:rsidP="00B240A5">
            <w:pPr>
              <w:spacing w:before="60"/>
            </w:pPr>
            <w:r>
              <w:t>Nazwa załącznika</w:t>
            </w:r>
          </w:p>
        </w:tc>
      </w:tr>
      <w:tr w:rsidR="00F91164" w:rsidRPr="001C7282" w14:paraId="66AA515C" w14:textId="77777777" w:rsidTr="00B240A5">
        <w:trPr>
          <w:trHeight w:val="555"/>
          <w:jc w:val="center"/>
        </w:trPr>
        <w:tc>
          <w:tcPr>
            <w:tcW w:w="1226" w:type="pct"/>
          </w:tcPr>
          <w:p w14:paraId="24B4E031" w14:textId="77777777" w:rsidR="00F91164" w:rsidRPr="001C7282" w:rsidRDefault="00F91164" w:rsidP="00B240A5"/>
        </w:tc>
        <w:tc>
          <w:tcPr>
            <w:tcW w:w="3774" w:type="pct"/>
          </w:tcPr>
          <w:p w14:paraId="4A096D13" w14:textId="77777777" w:rsidR="00F91164" w:rsidRPr="001C7282" w:rsidRDefault="00F91164" w:rsidP="00B240A5">
            <w:pPr>
              <w:spacing w:before="60"/>
            </w:pPr>
          </w:p>
        </w:tc>
      </w:tr>
    </w:tbl>
    <w:p w14:paraId="1598E642" w14:textId="2EA6C6E8" w:rsidR="00F91164" w:rsidRDefault="00F91164" w:rsidP="007E5879">
      <w:pPr>
        <w:spacing w:after="0"/>
        <w:rPr>
          <w:sz w:val="12"/>
          <w:szCs w:val="18"/>
        </w:rPr>
      </w:pPr>
    </w:p>
    <w:p w14:paraId="4F297258" w14:textId="77777777" w:rsidR="00F91164" w:rsidRDefault="00F91164" w:rsidP="007E5879">
      <w:pPr>
        <w:spacing w:after="0"/>
        <w:rPr>
          <w:sz w:val="12"/>
          <w:szCs w:val="18"/>
        </w:rPr>
      </w:pPr>
    </w:p>
    <w:p w14:paraId="33BE0A53" w14:textId="18FEE370" w:rsidR="005364E4" w:rsidRDefault="005364E4" w:rsidP="005364E4">
      <w:pPr>
        <w:spacing w:after="0"/>
        <w:ind w:right="-286"/>
        <w:rPr>
          <w:sz w:val="12"/>
          <w:szCs w:val="18"/>
        </w:rPr>
      </w:pPr>
    </w:p>
    <w:p w14:paraId="687ABF00" w14:textId="20CF1C8F" w:rsidR="00180298" w:rsidRDefault="003041B8" w:rsidP="005364E4">
      <w:pPr>
        <w:spacing w:after="0"/>
        <w:ind w:left="-567" w:right="-286"/>
        <w:jc w:val="both"/>
        <w:rPr>
          <w:rFonts w:ascii="Calibri" w:hAnsi="Calibri"/>
          <w:b/>
          <w:i/>
          <w:color w:val="FF0000"/>
        </w:rPr>
      </w:pPr>
      <w:r w:rsidRPr="00B31F3B">
        <w:rPr>
          <w:rFonts w:ascii="Calibri" w:hAnsi="Calibri"/>
          <w:b/>
          <w:i/>
          <w:color w:val="000000"/>
        </w:rPr>
        <w:t>Oświadczam, że informacje zawarte w niniejszym raporcie są zgodne ze stanem faktycznym. Jestem świadomy/a odpowiedzialności karnej wynikającej z art. 271 Kodeksu karnego, do</w:t>
      </w:r>
      <w:r w:rsidR="00B31F3B">
        <w:rPr>
          <w:rFonts w:ascii="Calibri" w:hAnsi="Calibri"/>
          <w:b/>
          <w:i/>
          <w:color w:val="000000"/>
        </w:rPr>
        <w:t>tyczącej poświadczania nieprawdy</w:t>
      </w:r>
      <w:r w:rsidRPr="00B31F3B">
        <w:rPr>
          <w:rFonts w:ascii="Calibri" w:hAnsi="Calibri"/>
          <w:b/>
          <w:i/>
          <w:color w:val="000000"/>
        </w:rPr>
        <w:t xml:space="preserve"> co do okoliczności mającej znaczenie prawne. </w:t>
      </w:r>
      <w:r w:rsidR="00830939">
        <w:rPr>
          <w:rFonts w:ascii="Calibri" w:hAnsi="Calibri"/>
          <w:b/>
          <w:i/>
          <w:color w:val="000000"/>
        </w:rPr>
        <w:t>D</w:t>
      </w:r>
      <w:r w:rsidR="005F2E53" w:rsidRPr="005F2E53">
        <w:rPr>
          <w:rFonts w:ascii="Calibri" w:hAnsi="Calibri"/>
          <w:b/>
          <w:i/>
          <w:color w:val="000000"/>
        </w:rPr>
        <w:t>okumentacja merytoryczna znajduje się do wglądu</w:t>
      </w:r>
      <w:r w:rsidR="00830939">
        <w:rPr>
          <w:rFonts w:ascii="Calibri" w:hAnsi="Calibri"/>
          <w:b/>
          <w:i/>
          <w:color w:val="000000"/>
        </w:rPr>
        <w:t xml:space="preserve"> w</w:t>
      </w:r>
      <w:r w:rsidR="005F2E53" w:rsidRPr="00B76DF1">
        <w:rPr>
          <w:rFonts w:ascii="Calibri" w:hAnsi="Calibri"/>
          <w:b/>
          <w:i/>
        </w:rPr>
        <w:t xml:space="preserve"> </w:t>
      </w:r>
      <w:r w:rsidR="00F53592" w:rsidRPr="00B76DF1">
        <w:rPr>
          <w:rFonts w:ascii="Calibri" w:hAnsi="Calibri"/>
          <w:b/>
          <w:i/>
        </w:rPr>
        <w:t>…………………………</w:t>
      </w:r>
      <w:r w:rsidR="005F2E53" w:rsidRPr="00B76DF1">
        <w:rPr>
          <w:rFonts w:ascii="Calibri" w:hAnsi="Calibri"/>
          <w:b/>
          <w:i/>
        </w:rPr>
        <w:t>…</w:t>
      </w:r>
    </w:p>
    <w:p w14:paraId="46611634" w14:textId="57AC4C0B" w:rsidR="00222FFC" w:rsidRDefault="00222FFC" w:rsidP="00222FFC">
      <w:pPr>
        <w:spacing w:after="0" w:line="240" w:lineRule="auto"/>
        <w:ind w:left="-567"/>
        <w:jc w:val="both"/>
        <w:rPr>
          <w:rFonts w:ascii="Calibri" w:hAnsi="Calibri"/>
          <w:b/>
          <w:i/>
          <w:color w:val="FF0000"/>
        </w:rPr>
      </w:pPr>
    </w:p>
    <w:p w14:paraId="07EE1F36" w14:textId="5219854B" w:rsidR="005364E4" w:rsidRDefault="005364E4" w:rsidP="00222FFC">
      <w:pPr>
        <w:spacing w:after="0" w:line="240" w:lineRule="auto"/>
        <w:ind w:left="-567"/>
        <w:jc w:val="both"/>
        <w:rPr>
          <w:rFonts w:ascii="Calibri" w:hAnsi="Calibri"/>
          <w:b/>
          <w:i/>
          <w:color w:val="FF0000"/>
        </w:rPr>
      </w:pPr>
    </w:p>
    <w:p w14:paraId="381B811D" w14:textId="77777777" w:rsidR="00543E22" w:rsidRPr="00222FFC" w:rsidRDefault="00543E22" w:rsidP="00222FFC">
      <w:pPr>
        <w:spacing w:after="0" w:line="240" w:lineRule="auto"/>
        <w:ind w:left="-567"/>
        <w:jc w:val="both"/>
        <w:rPr>
          <w:rFonts w:ascii="Calibri" w:hAnsi="Calibri"/>
          <w:b/>
          <w:i/>
          <w:color w:val="FF0000"/>
        </w:rPr>
      </w:pP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2240"/>
        <w:gridCol w:w="1842"/>
        <w:gridCol w:w="6266"/>
      </w:tblGrid>
      <w:tr w:rsidR="003041B8" w14:paraId="4FB6E534" w14:textId="77777777" w:rsidTr="00222FFC">
        <w:trPr>
          <w:trHeight w:val="413"/>
        </w:trPr>
        <w:tc>
          <w:tcPr>
            <w:tcW w:w="2240" w:type="dxa"/>
            <w:vMerge w:val="restart"/>
            <w:shd w:val="clear" w:color="auto" w:fill="D9D9D9" w:themeFill="background1" w:themeFillShade="D9"/>
            <w:vAlign w:val="center"/>
          </w:tcPr>
          <w:p w14:paraId="041C9FFB" w14:textId="77777777" w:rsidR="003041B8" w:rsidRPr="00E405AC" w:rsidRDefault="003041B8" w:rsidP="00A147A1">
            <w:pPr>
              <w:jc w:val="center"/>
            </w:pPr>
            <w:r w:rsidRPr="00E405AC">
              <w:rPr>
                <w:b/>
              </w:rPr>
              <w:t xml:space="preserve">Osoba odpowiedzialna za sporządzenie raportu </w:t>
            </w:r>
            <w:r w:rsidR="00B31F3B">
              <w:rPr>
                <w:b/>
              </w:rPr>
              <w:t>okresowego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9321F32" w14:textId="6A67C296" w:rsidR="003041B8" w:rsidRPr="00B31F3B" w:rsidRDefault="003041B8" w:rsidP="00B31F3B">
            <w:pPr>
              <w:rPr>
                <w:b/>
              </w:rPr>
            </w:pPr>
            <w:r w:rsidRPr="00B31F3B">
              <w:rPr>
                <w:b/>
              </w:rPr>
              <w:t>Imię:</w:t>
            </w:r>
          </w:p>
        </w:tc>
        <w:tc>
          <w:tcPr>
            <w:tcW w:w="6266" w:type="dxa"/>
            <w:vAlign w:val="center"/>
          </w:tcPr>
          <w:p w14:paraId="251C74BB" w14:textId="6F1C98F7" w:rsidR="003041B8" w:rsidRDefault="003041B8" w:rsidP="0021169E"/>
        </w:tc>
      </w:tr>
      <w:tr w:rsidR="0073502F" w14:paraId="4E3E65D3" w14:textId="77777777" w:rsidTr="00222FFC">
        <w:trPr>
          <w:trHeight w:val="413"/>
        </w:trPr>
        <w:tc>
          <w:tcPr>
            <w:tcW w:w="2240" w:type="dxa"/>
            <w:vMerge/>
            <w:shd w:val="clear" w:color="auto" w:fill="D9D9D9" w:themeFill="background1" w:themeFillShade="D9"/>
            <w:vAlign w:val="center"/>
          </w:tcPr>
          <w:p w14:paraId="4812B84D" w14:textId="77777777" w:rsidR="0073502F" w:rsidRPr="00E405AC" w:rsidRDefault="0073502F" w:rsidP="00A147A1">
            <w:pPr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13535E5" w14:textId="39B89538" w:rsidR="0073502F" w:rsidRPr="00B31F3B" w:rsidRDefault="0073502F" w:rsidP="00B31F3B">
            <w:pPr>
              <w:rPr>
                <w:b/>
              </w:rPr>
            </w:pPr>
            <w:r>
              <w:rPr>
                <w:b/>
              </w:rPr>
              <w:t>Nazwisko:</w:t>
            </w:r>
          </w:p>
        </w:tc>
        <w:tc>
          <w:tcPr>
            <w:tcW w:w="6266" w:type="dxa"/>
            <w:vAlign w:val="center"/>
          </w:tcPr>
          <w:p w14:paraId="41615674" w14:textId="77777777" w:rsidR="0073502F" w:rsidRDefault="0073502F" w:rsidP="0021169E"/>
        </w:tc>
      </w:tr>
      <w:tr w:rsidR="003041B8" w14:paraId="0429397D" w14:textId="77777777" w:rsidTr="00222FFC">
        <w:trPr>
          <w:trHeight w:val="413"/>
        </w:trPr>
        <w:tc>
          <w:tcPr>
            <w:tcW w:w="2240" w:type="dxa"/>
            <w:vMerge/>
            <w:shd w:val="clear" w:color="auto" w:fill="D9D9D9" w:themeFill="background1" w:themeFillShade="D9"/>
          </w:tcPr>
          <w:p w14:paraId="3683C95E" w14:textId="77777777" w:rsidR="003041B8" w:rsidRPr="00E405AC" w:rsidRDefault="003041B8" w:rsidP="0021169E"/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8D0EDF1" w14:textId="77777777" w:rsidR="003041B8" w:rsidRPr="00B31F3B" w:rsidRDefault="003041B8" w:rsidP="00B31F3B">
            <w:pPr>
              <w:rPr>
                <w:b/>
              </w:rPr>
            </w:pPr>
            <w:r w:rsidRPr="00B31F3B">
              <w:rPr>
                <w:b/>
              </w:rPr>
              <w:t>Telefon:</w:t>
            </w:r>
          </w:p>
        </w:tc>
        <w:tc>
          <w:tcPr>
            <w:tcW w:w="6266" w:type="dxa"/>
            <w:vAlign w:val="center"/>
          </w:tcPr>
          <w:p w14:paraId="32ABCECC" w14:textId="4ABC6CC3" w:rsidR="003041B8" w:rsidRDefault="003041B8" w:rsidP="0021169E"/>
        </w:tc>
      </w:tr>
      <w:tr w:rsidR="003041B8" w14:paraId="26F108A4" w14:textId="77777777" w:rsidTr="00222FFC">
        <w:trPr>
          <w:trHeight w:val="413"/>
        </w:trPr>
        <w:tc>
          <w:tcPr>
            <w:tcW w:w="2240" w:type="dxa"/>
            <w:vMerge/>
            <w:shd w:val="clear" w:color="auto" w:fill="D9D9D9" w:themeFill="background1" w:themeFillShade="D9"/>
          </w:tcPr>
          <w:p w14:paraId="3C8F1E91" w14:textId="77777777" w:rsidR="003041B8" w:rsidRPr="00E405AC" w:rsidRDefault="003041B8" w:rsidP="0021169E"/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9947651" w14:textId="77777777" w:rsidR="003041B8" w:rsidRPr="00B31F3B" w:rsidRDefault="003041B8" w:rsidP="00B31F3B">
            <w:pPr>
              <w:rPr>
                <w:b/>
              </w:rPr>
            </w:pPr>
            <w:r w:rsidRPr="00B31F3B">
              <w:rPr>
                <w:b/>
              </w:rPr>
              <w:t>e-mail:</w:t>
            </w:r>
          </w:p>
        </w:tc>
        <w:tc>
          <w:tcPr>
            <w:tcW w:w="6266" w:type="dxa"/>
            <w:vAlign w:val="center"/>
          </w:tcPr>
          <w:p w14:paraId="2F8BF2DE" w14:textId="77777777" w:rsidR="003041B8" w:rsidRDefault="003041B8" w:rsidP="0021169E"/>
        </w:tc>
      </w:tr>
      <w:tr w:rsidR="003041B8" w14:paraId="78E836A2" w14:textId="77777777" w:rsidTr="00222FFC">
        <w:trPr>
          <w:trHeight w:val="413"/>
        </w:trPr>
        <w:tc>
          <w:tcPr>
            <w:tcW w:w="2240" w:type="dxa"/>
            <w:vMerge/>
            <w:shd w:val="clear" w:color="auto" w:fill="D9D9D9" w:themeFill="background1" w:themeFillShade="D9"/>
          </w:tcPr>
          <w:p w14:paraId="07E534D4" w14:textId="77777777" w:rsidR="003041B8" w:rsidRPr="00E405AC" w:rsidRDefault="003041B8" w:rsidP="0021169E"/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F2853CC" w14:textId="77777777" w:rsidR="003041B8" w:rsidRPr="00B31F3B" w:rsidRDefault="003041B8" w:rsidP="00B31F3B">
            <w:pPr>
              <w:rPr>
                <w:b/>
              </w:rPr>
            </w:pPr>
            <w:r w:rsidRPr="00B31F3B">
              <w:rPr>
                <w:b/>
              </w:rPr>
              <w:t>podpis:</w:t>
            </w:r>
          </w:p>
        </w:tc>
        <w:tc>
          <w:tcPr>
            <w:tcW w:w="6266" w:type="dxa"/>
            <w:vAlign w:val="center"/>
          </w:tcPr>
          <w:p w14:paraId="4923AE72" w14:textId="77777777" w:rsidR="003041B8" w:rsidRDefault="003041B8" w:rsidP="0021169E"/>
        </w:tc>
      </w:tr>
    </w:tbl>
    <w:p w14:paraId="28115CB2" w14:textId="0EDCB110" w:rsidR="00F53592" w:rsidRDefault="00F53592" w:rsidP="00E405AC">
      <w:pPr>
        <w:spacing w:after="0" w:line="240" w:lineRule="auto"/>
        <w:rPr>
          <w:rFonts w:ascii="Times New Roman" w:hAnsi="Times New Roman"/>
          <w:i/>
          <w:color w:val="000000"/>
          <w:sz w:val="20"/>
          <w:szCs w:val="20"/>
        </w:rPr>
      </w:pPr>
    </w:p>
    <w:tbl>
      <w:tblPr>
        <w:tblW w:w="10420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6"/>
        <w:gridCol w:w="4262"/>
        <w:gridCol w:w="3032"/>
      </w:tblGrid>
      <w:tr w:rsidR="00EA607F" w:rsidRPr="00EA607F" w14:paraId="51A278B2" w14:textId="77777777" w:rsidTr="00E61200">
        <w:trPr>
          <w:trHeight w:val="288"/>
        </w:trPr>
        <w:tc>
          <w:tcPr>
            <w:tcW w:w="3126" w:type="dxa"/>
            <w:shd w:val="clear" w:color="auto" w:fill="auto"/>
            <w:vAlign w:val="center"/>
            <w:hideMark/>
          </w:tcPr>
          <w:p w14:paraId="6F42C21F" w14:textId="5708876B" w:rsidR="000867B8" w:rsidRPr="00EA607F" w:rsidRDefault="000867B8" w:rsidP="006D2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A607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Pieczęć firmowa Wykonawcy/Lidera</w:t>
            </w:r>
            <w:r w:rsidR="0008190F" w:rsidRPr="00EA607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lub                   Pieczęć </w:t>
            </w:r>
            <w:r w:rsidR="00543E22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J</w:t>
            </w:r>
            <w:r w:rsidR="0008190F" w:rsidRPr="00EA607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ednostki</w:t>
            </w:r>
            <w:r w:rsidR="00543E22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262" w:type="dxa"/>
            <w:shd w:val="clear" w:color="auto" w:fill="auto"/>
            <w:vAlign w:val="center"/>
            <w:hideMark/>
          </w:tcPr>
          <w:p w14:paraId="6F1E12E0" w14:textId="77777777" w:rsidR="000867B8" w:rsidRPr="00EA607F" w:rsidRDefault="000867B8" w:rsidP="006D2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A607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Podpis i pieczęć osoby upoważnionej</w:t>
            </w:r>
          </w:p>
          <w:p w14:paraId="6FC6FFB4" w14:textId="398AC433" w:rsidR="000867B8" w:rsidRPr="00EA607F" w:rsidRDefault="000867B8" w:rsidP="006D2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A607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do reprezentowania Wykonawcy/Lidera</w:t>
            </w:r>
            <w:r w:rsidR="0008190F" w:rsidRPr="00EA607F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/              do reprezentowania Jednostki</w:t>
            </w:r>
            <w:r w:rsidR="00543E22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14:paraId="404C7E9F" w14:textId="5385736A" w:rsidR="000867B8" w:rsidRPr="00E61200" w:rsidRDefault="000867B8" w:rsidP="006D2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60FD23D2" w14:textId="1176A18D" w:rsidR="000867B8" w:rsidRDefault="000867B8" w:rsidP="000867B8">
      <w:pPr>
        <w:tabs>
          <w:tab w:val="center" w:pos="4536"/>
          <w:tab w:val="left" w:pos="8124"/>
        </w:tabs>
        <w:rPr>
          <w:i/>
          <w:color w:val="000000" w:themeColor="text1"/>
          <w:sz w:val="4"/>
        </w:rPr>
      </w:pPr>
    </w:p>
    <w:p w14:paraId="0F2054D9" w14:textId="71E32C5F" w:rsidR="002F744A" w:rsidRDefault="002F744A" w:rsidP="000867B8">
      <w:pPr>
        <w:tabs>
          <w:tab w:val="center" w:pos="4536"/>
          <w:tab w:val="left" w:pos="8124"/>
        </w:tabs>
        <w:rPr>
          <w:i/>
          <w:color w:val="000000" w:themeColor="text1"/>
          <w:sz w:val="4"/>
        </w:rPr>
      </w:pPr>
    </w:p>
    <w:p w14:paraId="332A309F" w14:textId="27F0709E" w:rsidR="002F744A" w:rsidRDefault="002F744A" w:rsidP="000867B8">
      <w:pPr>
        <w:tabs>
          <w:tab w:val="center" w:pos="4536"/>
          <w:tab w:val="left" w:pos="8124"/>
        </w:tabs>
        <w:rPr>
          <w:i/>
          <w:color w:val="000000" w:themeColor="text1"/>
          <w:sz w:val="4"/>
        </w:rPr>
      </w:pPr>
    </w:p>
    <w:p w14:paraId="4E1D2A46" w14:textId="6F16AFB6" w:rsidR="002F744A" w:rsidRDefault="002F744A" w:rsidP="000867B8">
      <w:pPr>
        <w:tabs>
          <w:tab w:val="center" w:pos="4536"/>
          <w:tab w:val="left" w:pos="8124"/>
        </w:tabs>
        <w:rPr>
          <w:i/>
          <w:color w:val="000000" w:themeColor="text1"/>
          <w:sz w:val="4"/>
        </w:rPr>
      </w:pPr>
    </w:p>
    <w:p w14:paraId="545FBF8B" w14:textId="77777777" w:rsidR="002F744A" w:rsidRPr="00EA607F" w:rsidRDefault="002F744A" w:rsidP="000867B8">
      <w:pPr>
        <w:tabs>
          <w:tab w:val="center" w:pos="4536"/>
          <w:tab w:val="left" w:pos="8124"/>
        </w:tabs>
        <w:rPr>
          <w:i/>
          <w:color w:val="000000" w:themeColor="text1"/>
          <w:sz w:val="4"/>
        </w:rPr>
      </w:pPr>
    </w:p>
    <w:p w14:paraId="1824D594" w14:textId="738B3BBF" w:rsidR="00543E22" w:rsidRDefault="00E82514" w:rsidP="000867B8">
      <w:pPr>
        <w:tabs>
          <w:tab w:val="center" w:pos="4536"/>
          <w:tab w:val="left" w:pos="8124"/>
        </w:tabs>
        <w:rPr>
          <w:rFonts w:ascii="Times New Roman" w:hAnsi="Times New Roman"/>
          <w:i/>
          <w:color w:val="000000" w:themeColor="text1"/>
          <w:sz w:val="20"/>
          <w:szCs w:val="20"/>
        </w:rPr>
      </w:pPr>
      <w:r w:rsidRPr="00EA607F">
        <w:rPr>
          <w:rFonts w:ascii="Times New Roman" w:hAnsi="Times New Roman"/>
          <w:i/>
          <w:color w:val="000000" w:themeColor="text1"/>
          <w:sz w:val="20"/>
          <w:szCs w:val="20"/>
        </w:rPr>
        <w:t>Data:</w:t>
      </w:r>
      <w:r w:rsidR="000867B8" w:rsidRPr="00EA607F">
        <w:rPr>
          <w:rFonts w:ascii="Times New Roman" w:hAnsi="Times New Roman"/>
          <w:i/>
          <w:color w:val="000000" w:themeColor="text1"/>
          <w:sz w:val="20"/>
          <w:szCs w:val="20"/>
        </w:rPr>
        <w:t>……………</w:t>
      </w:r>
      <w:r w:rsidR="0008190F" w:rsidRPr="00EA607F">
        <w:rPr>
          <w:rFonts w:ascii="Times New Roman" w:hAnsi="Times New Roman"/>
          <w:i/>
          <w:color w:val="000000" w:themeColor="text1"/>
          <w:sz w:val="20"/>
          <w:szCs w:val="20"/>
        </w:rPr>
        <w:t xml:space="preserve">                         </w:t>
      </w:r>
      <w:r w:rsidR="00E61200">
        <w:rPr>
          <w:rFonts w:ascii="Times New Roman" w:hAnsi="Times New Roman"/>
          <w:i/>
          <w:color w:val="000000" w:themeColor="text1"/>
          <w:sz w:val="20"/>
          <w:szCs w:val="20"/>
        </w:rPr>
        <w:t xml:space="preserve">            </w:t>
      </w:r>
      <w:r w:rsidR="0008190F" w:rsidRPr="00EA607F">
        <w:rPr>
          <w:rFonts w:ascii="Times New Roman" w:hAnsi="Times New Roman"/>
          <w:i/>
          <w:color w:val="000000" w:themeColor="text1"/>
          <w:sz w:val="20"/>
          <w:szCs w:val="20"/>
        </w:rPr>
        <w:t xml:space="preserve"> D</w:t>
      </w:r>
      <w:r w:rsidR="000867B8" w:rsidRPr="00EA607F">
        <w:rPr>
          <w:rFonts w:ascii="Times New Roman" w:hAnsi="Times New Roman"/>
          <w:i/>
          <w:color w:val="000000" w:themeColor="text1"/>
          <w:sz w:val="20"/>
          <w:szCs w:val="20"/>
        </w:rPr>
        <w:t>ata: ……………………….</w:t>
      </w:r>
      <w:r w:rsidR="0008190F" w:rsidRPr="00EA607F">
        <w:rPr>
          <w:rFonts w:ascii="Times New Roman" w:hAnsi="Times New Roman"/>
          <w:i/>
          <w:color w:val="000000" w:themeColor="text1"/>
          <w:sz w:val="20"/>
          <w:szCs w:val="20"/>
        </w:rPr>
        <w:t xml:space="preserve">                              </w:t>
      </w:r>
    </w:p>
    <w:p w14:paraId="6A54235A" w14:textId="6803635D" w:rsidR="000867B8" w:rsidRPr="00EA607F" w:rsidRDefault="00B6775B" w:rsidP="000867B8">
      <w:pPr>
        <w:tabs>
          <w:tab w:val="center" w:pos="4536"/>
          <w:tab w:val="left" w:pos="8124"/>
        </w:tabs>
        <w:rPr>
          <w:i/>
          <w:color w:val="000000" w:themeColor="text1"/>
          <w:sz w:val="4"/>
        </w:rPr>
      </w:pPr>
      <w:r w:rsidRPr="00543E22">
        <w:rPr>
          <w:rFonts w:ascii="Times New Roman" w:hAnsi="Times New Roman"/>
          <w:i/>
          <w:color w:val="000000" w:themeColor="text1"/>
          <w:sz w:val="20"/>
          <w:szCs w:val="20"/>
        </w:rPr>
        <w:t xml:space="preserve">* Pieczęć nie jest </w:t>
      </w:r>
      <w:r w:rsidR="00E82514" w:rsidRPr="00543E22">
        <w:rPr>
          <w:rFonts w:ascii="Times New Roman" w:hAnsi="Times New Roman"/>
          <w:i/>
          <w:color w:val="000000" w:themeColor="text1"/>
          <w:sz w:val="20"/>
          <w:szCs w:val="20"/>
        </w:rPr>
        <w:t>wymagana,</w:t>
      </w:r>
      <w:r w:rsidRPr="00543E22">
        <w:rPr>
          <w:rFonts w:ascii="Times New Roman" w:hAnsi="Times New Roman"/>
          <w:i/>
          <w:color w:val="000000" w:themeColor="text1"/>
          <w:sz w:val="20"/>
          <w:szCs w:val="20"/>
        </w:rPr>
        <w:t xml:space="preserve"> jeżeli dokument będzie podpisany kwalifikowanym podpisem elektronicznym.</w:t>
      </w:r>
    </w:p>
    <w:sectPr w:rsidR="000867B8" w:rsidRPr="00EA607F" w:rsidSect="00040F98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DD136" w14:textId="77777777" w:rsidR="005B5D69" w:rsidRDefault="005B5D69" w:rsidP="0027724E">
      <w:pPr>
        <w:spacing w:after="0" w:line="240" w:lineRule="auto"/>
      </w:pPr>
      <w:r>
        <w:separator/>
      </w:r>
    </w:p>
  </w:endnote>
  <w:endnote w:type="continuationSeparator" w:id="0">
    <w:p w14:paraId="4E7C46B3" w14:textId="77777777" w:rsidR="005B5D69" w:rsidRDefault="005B5D69" w:rsidP="00277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B9DFB" w14:textId="7241C6E0" w:rsidR="00C05C49" w:rsidRDefault="006E5D04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07771DD" wp14:editId="150408A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8" name="Pole tekstowe 8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EE4A17" w14:textId="4F9D0462" w:rsidR="006E5D04" w:rsidRPr="006E5D04" w:rsidRDefault="006E5D04" w:rsidP="006E5D0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E5D0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7771DD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alt="K1-Informacja Opublikowana (Public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0BEE4A17" w14:textId="4F9D0462" w:rsidR="006E5D04" w:rsidRPr="006E5D04" w:rsidRDefault="006E5D04" w:rsidP="006E5D0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E5D0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741E2" w14:textId="20988784" w:rsidR="0065704E" w:rsidRPr="00CF2C64" w:rsidRDefault="006E5D04" w:rsidP="00CF2C64">
    <w:pPr>
      <w:pStyle w:val="Stopka"/>
      <w:jc w:val="center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6938F33" wp14:editId="23366FAA">
              <wp:simplePos x="901700" y="100901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9" name="Pole tekstowe 9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28B473" w14:textId="7E9F7378" w:rsidR="006E5D04" w:rsidRPr="006E5D04" w:rsidRDefault="006E5D04" w:rsidP="006E5D0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E5D0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938F33"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7" type="#_x0000_t202" alt="K1-Informacja Opublikowana (Public)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228B473" w14:textId="7E9F7378" w:rsidR="006E5D04" w:rsidRPr="006E5D04" w:rsidRDefault="006E5D04" w:rsidP="006E5D0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E5D0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sz w:val="16"/>
          <w:szCs w:val="16"/>
        </w:rPr>
        <w:id w:val="14148137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="0065704E" w:rsidRPr="00CF2C64">
              <w:rPr>
                <w:sz w:val="20"/>
                <w:szCs w:val="20"/>
              </w:rPr>
              <w:t xml:space="preserve">Strona </w:t>
            </w:r>
            <w:r w:rsidR="0065704E" w:rsidRPr="00CF2C64">
              <w:rPr>
                <w:b/>
                <w:sz w:val="20"/>
                <w:szCs w:val="20"/>
              </w:rPr>
              <w:fldChar w:fldCharType="begin"/>
            </w:r>
            <w:r w:rsidR="0065704E" w:rsidRPr="00CF2C64">
              <w:rPr>
                <w:b/>
                <w:sz w:val="20"/>
                <w:szCs w:val="20"/>
              </w:rPr>
              <w:instrText>PAGE</w:instrText>
            </w:r>
            <w:r w:rsidR="0065704E" w:rsidRPr="00CF2C64">
              <w:rPr>
                <w:b/>
                <w:sz w:val="20"/>
                <w:szCs w:val="20"/>
              </w:rPr>
              <w:fldChar w:fldCharType="separate"/>
            </w:r>
            <w:r w:rsidR="00AF1FA6">
              <w:rPr>
                <w:b/>
                <w:noProof/>
                <w:sz w:val="20"/>
                <w:szCs w:val="20"/>
              </w:rPr>
              <w:t>4</w:t>
            </w:r>
            <w:r w:rsidR="0065704E" w:rsidRPr="00CF2C64">
              <w:rPr>
                <w:b/>
                <w:sz w:val="20"/>
                <w:szCs w:val="20"/>
              </w:rPr>
              <w:fldChar w:fldCharType="end"/>
            </w:r>
            <w:r w:rsidR="0065704E" w:rsidRPr="00CF2C64">
              <w:rPr>
                <w:sz w:val="20"/>
                <w:szCs w:val="20"/>
              </w:rPr>
              <w:t xml:space="preserve"> z </w:t>
            </w:r>
            <w:r w:rsidR="0065704E" w:rsidRPr="00CF2C64">
              <w:rPr>
                <w:b/>
                <w:sz w:val="20"/>
                <w:szCs w:val="20"/>
              </w:rPr>
              <w:fldChar w:fldCharType="begin"/>
            </w:r>
            <w:r w:rsidR="0065704E" w:rsidRPr="00CF2C64">
              <w:rPr>
                <w:b/>
                <w:sz w:val="20"/>
                <w:szCs w:val="20"/>
              </w:rPr>
              <w:instrText>NUMPAGES</w:instrText>
            </w:r>
            <w:r w:rsidR="0065704E" w:rsidRPr="00CF2C64">
              <w:rPr>
                <w:b/>
                <w:sz w:val="20"/>
                <w:szCs w:val="20"/>
              </w:rPr>
              <w:fldChar w:fldCharType="separate"/>
            </w:r>
            <w:r w:rsidR="00AF1FA6">
              <w:rPr>
                <w:b/>
                <w:noProof/>
                <w:sz w:val="20"/>
                <w:szCs w:val="20"/>
              </w:rPr>
              <w:t>7</w:t>
            </w:r>
            <w:r w:rsidR="0065704E" w:rsidRPr="00CF2C64">
              <w:rPr>
                <w:b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D8739" w14:textId="30B82894" w:rsidR="00C05C49" w:rsidRDefault="006E5D04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3F99095" wp14:editId="214FDD8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7" name="Pole tekstowe 7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041D28" w14:textId="4DDF3443" w:rsidR="006E5D04" w:rsidRPr="006E5D04" w:rsidRDefault="006E5D04" w:rsidP="006E5D0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E5D0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F99095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8" type="#_x0000_t202" alt="K1-Informacja Opublikowana (Public)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9041D28" w14:textId="4DDF3443" w:rsidR="006E5D04" w:rsidRPr="006E5D04" w:rsidRDefault="006E5D04" w:rsidP="006E5D0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E5D0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7E7A6" w14:textId="77777777" w:rsidR="005B5D69" w:rsidRDefault="005B5D69" w:rsidP="0027724E">
      <w:pPr>
        <w:spacing w:after="0" w:line="240" w:lineRule="auto"/>
      </w:pPr>
      <w:r>
        <w:separator/>
      </w:r>
    </w:p>
  </w:footnote>
  <w:footnote w:type="continuationSeparator" w:id="0">
    <w:p w14:paraId="134F173A" w14:textId="77777777" w:rsidR="005B5D69" w:rsidRDefault="005B5D69" w:rsidP="0027724E">
      <w:pPr>
        <w:spacing w:after="0" w:line="240" w:lineRule="auto"/>
      </w:pPr>
      <w:r>
        <w:continuationSeparator/>
      </w:r>
    </w:p>
  </w:footnote>
  <w:footnote w:id="1">
    <w:p w14:paraId="0443A977" w14:textId="77777777" w:rsidR="00D57059" w:rsidRDefault="00D57059" w:rsidP="00D570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7059">
        <w:rPr>
          <w:i/>
          <w:sz w:val="16"/>
          <w:szCs w:val="16"/>
        </w:rPr>
        <w:t>Niepotrzebne skreślić.</w:t>
      </w:r>
    </w:p>
  </w:footnote>
  <w:footnote w:id="2">
    <w:p w14:paraId="56E969A7" w14:textId="2ECB4FCA" w:rsidR="005D3FA4" w:rsidRDefault="005D3FA4" w:rsidP="006E5D04">
      <w:pPr>
        <w:pStyle w:val="Tekstkomentarza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5D3FA4">
        <w:rPr>
          <w:i/>
          <w:sz w:val="16"/>
          <w:szCs w:val="16"/>
        </w:rPr>
        <w:t xml:space="preserve">W przypadku raportu fazy badawczej (fazy A) oraz raportu końcowego cz. A w rubryce nr raportu należy </w:t>
      </w:r>
      <w:r w:rsidR="00E82514">
        <w:rPr>
          <w:i/>
          <w:sz w:val="16"/>
          <w:szCs w:val="16"/>
        </w:rPr>
        <w:t xml:space="preserve">dodatkowo </w:t>
      </w:r>
      <w:r w:rsidRPr="005D3FA4">
        <w:rPr>
          <w:i/>
          <w:sz w:val="16"/>
          <w:szCs w:val="16"/>
        </w:rPr>
        <w:t xml:space="preserve">wpisać </w:t>
      </w:r>
      <w:r w:rsidR="00D57059">
        <w:rPr>
          <w:i/>
          <w:sz w:val="16"/>
          <w:szCs w:val="16"/>
        </w:rPr>
        <w:t xml:space="preserve">odpowiednio </w:t>
      </w:r>
      <w:r w:rsidRPr="005D3FA4">
        <w:rPr>
          <w:i/>
          <w:sz w:val="16"/>
          <w:szCs w:val="16"/>
        </w:rPr>
        <w:t>raport fazy</w:t>
      </w:r>
      <w:r w:rsidR="00AF35F1">
        <w:rPr>
          <w:i/>
          <w:sz w:val="16"/>
          <w:szCs w:val="16"/>
        </w:rPr>
        <w:t xml:space="preserve"> A</w:t>
      </w:r>
      <w:r w:rsidRPr="005D3FA4">
        <w:rPr>
          <w:i/>
          <w:sz w:val="16"/>
          <w:szCs w:val="16"/>
        </w:rPr>
        <w:t>/raport końcowy</w:t>
      </w:r>
      <w:r w:rsidR="00D57059">
        <w:rPr>
          <w:i/>
          <w:sz w:val="18"/>
          <w:szCs w:val="18"/>
        </w:rPr>
        <w:t>.</w:t>
      </w:r>
    </w:p>
  </w:footnote>
  <w:footnote w:id="3">
    <w:p w14:paraId="527E4A38" w14:textId="4166EB32" w:rsidR="0065704E" w:rsidRPr="00FF767A" w:rsidRDefault="0065704E">
      <w:pPr>
        <w:pStyle w:val="Tekstprzypisudolnego"/>
        <w:rPr>
          <w:i/>
          <w:sz w:val="16"/>
          <w:szCs w:val="18"/>
        </w:rPr>
      </w:pPr>
      <w:r w:rsidRPr="00FF767A">
        <w:rPr>
          <w:rStyle w:val="Odwoanieprzypisudolnego"/>
          <w:i/>
          <w:sz w:val="16"/>
          <w:szCs w:val="18"/>
        </w:rPr>
        <w:footnoteRef/>
      </w:r>
      <w:r w:rsidR="00B33B15">
        <w:rPr>
          <w:i/>
          <w:sz w:val="16"/>
          <w:szCs w:val="18"/>
        </w:rPr>
        <w:t xml:space="preserve"> Z</w:t>
      </w:r>
      <w:r w:rsidRPr="00FF767A">
        <w:rPr>
          <w:i/>
          <w:sz w:val="16"/>
          <w:szCs w:val="18"/>
        </w:rPr>
        <w:t xml:space="preserve">godnie z </w:t>
      </w:r>
      <w:r w:rsidR="00D57059">
        <w:rPr>
          <w:i/>
          <w:sz w:val="16"/>
          <w:szCs w:val="18"/>
        </w:rPr>
        <w:t>U</w:t>
      </w:r>
      <w:r w:rsidRPr="00FF767A">
        <w:rPr>
          <w:i/>
          <w:sz w:val="16"/>
          <w:szCs w:val="18"/>
        </w:rPr>
        <w:t>mową</w:t>
      </w:r>
      <w:r w:rsidR="00B33B15">
        <w:rPr>
          <w:i/>
          <w:sz w:val="16"/>
          <w:szCs w:val="18"/>
        </w:rPr>
        <w:t>.</w:t>
      </w:r>
    </w:p>
  </w:footnote>
  <w:footnote w:id="4">
    <w:p w14:paraId="22D3E5DB" w14:textId="6C99C0F1" w:rsidR="0065704E" w:rsidRPr="00FF767A" w:rsidRDefault="0065704E" w:rsidP="0057725B">
      <w:pPr>
        <w:pStyle w:val="Tekstprzypisudolnego"/>
        <w:tabs>
          <w:tab w:val="left" w:pos="8055"/>
        </w:tabs>
        <w:rPr>
          <w:i/>
          <w:sz w:val="16"/>
          <w:szCs w:val="18"/>
        </w:rPr>
      </w:pPr>
      <w:r w:rsidRPr="00FF767A">
        <w:rPr>
          <w:rStyle w:val="Odwoanieprzypisudolnego"/>
          <w:i/>
          <w:sz w:val="16"/>
          <w:szCs w:val="18"/>
        </w:rPr>
        <w:footnoteRef/>
      </w:r>
      <w:r w:rsidR="00B33B15">
        <w:rPr>
          <w:i/>
          <w:sz w:val="16"/>
          <w:szCs w:val="18"/>
        </w:rPr>
        <w:t xml:space="preserve"> N</w:t>
      </w:r>
      <w:r w:rsidRPr="00FF767A">
        <w:rPr>
          <w:i/>
          <w:sz w:val="16"/>
          <w:szCs w:val="18"/>
        </w:rPr>
        <w:t>ależy wybrać: JN</w:t>
      </w:r>
      <w:r>
        <w:rPr>
          <w:i/>
          <w:sz w:val="16"/>
          <w:szCs w:val="18"/>
        </w:rPr>
        <w:t xml:space="preserve"> (jednostka naukowa)</w:t>
      </w:r>
      <w:r w:rsidRPr="00FF767A">
        <w:rPr>
          <w:i/>
          <w:sz w:val="16"/>
          <w:szCs w:val="18"/>
        </w:rPr>
        <w:t>, PM</w:t>
      </w:r>
      <w:r>
        <w:rPr>
          <w:i/>
          <w:sz w:val="16"/>
          <w:szCs w:val="18"/>
        </w:rPr>
        <w:t xml:space="preserve"> (mikro lub mały przedsiębiorca)</w:t>
      </w:r>
      <w:r w:rsidRPr="00FF767A">
        <w:rPr>
          <w:i/>
          <w:sz w:val="16"/>
          <w:szCs w:val="18"/>
        </w:rPr>
        <w:t>, PŚ</w:t>
      </w:r>
      <w:r>
        <w:rPr>
          <w:i/>
          <w:sz w:val="16"/>
          <w:szCs w:val="18"/>
        </w:rPr>
        <w:t xml:space="preserve"> (średni przedsiębiorca)</w:t>
      </w:r>
      <w:r w:rsidRPr="00FF767A">
        <w:rPr>
          <w:i/>
          <w:sz w:val="16"/>
          <w:szCs w:val="18"/>
        </w:rPr>
        <w:t>, PD</w:t>
      </w:r>
      <w:r>
        <w:rPr>
          <w:i/>
          <w:sz w:val="16"/>
          <w:szCs w:val="18"/>
        </w:rPr>
        <w:t xml:space="preserve"> (duży przedsiębiorca)</w:t>
      </w:r>
      <w:r w:rsidRPr="00FF767A">
        <w:rPr>
          <w:i/>
          <w:sz w:val="16"/>
          <w:szCs w:val="18"/>
        </w:rPr>
        <w:t xml:space="preserve">, </w:t>
      </w:r>
      <w:r>
        <w:rPr>
          <w:i/>
          <w:sz w:val="16"/>
          <w:szCs w:val="18"/>
        </w:rPr>
        <w:t xml:space="preserve">OF (osoba fizyczna nieprowadząca działalności gospodarczej), </w:t>
      </w:r>
      <w:r w:rsidRPr="00FF767A">
        <w:rPr>
          <w:i/>
          <w:sz w:val="16"/>
          <w:szCs w:val="18"/>
        </w:rPr>
        <w:t>IN (inne)</w:t>
      </w:r>
      <w:r w:rsidR="00B33B15">
        <w:rPr>
          <w:i/>
          <w:sz w:val="16"/>
          <w:szCs w:val="18"/>
        </w:rPr>
        <w:t>.</w:t>
      </w:r>
      <w:r w:rsidRPr="00FF767A">
        <w:rPr>
          <w:i/>
          <w:sz w:val="16"/>
          <w:szCs w:val="18"/>
        </w:rPr>
        <w:tab/>
      </w:r>
    </w:p>
  </w:footnote>
  <w:footnote w:id="5">
    <w:p w14:paraId="25798921" w14:textId="20DB86CC" w:rsidR="0065704E" w:rsidRPr="004E638C" w:rsidRDefault="0065704E">
      <w:pPr>
        <w:pStyle w:val="Tekstprzypisudolnego"/>
        <w:rPr>
          <w:i/>
          <w:sz w:val="16"/>
          <w:szCs w:val="16"/>
        </w:rPr>
      </w:pPr>
      <w:r w:rsidRPr="004E638C">
        <w:rPr>
          <w:rStyle w:val="Odwoanieprzypisudolnego"/>
          <w:i/>
          <w:sz w:val="16"/>
          <w:szCs w:val="16"/>
        </w:rPr>
        <w:footnoteRef/>
      </w:r>
      <w:r w:rsidRPr="004E638C">
        <w:rPr>
          <w:i/>
          <w:sz w:val="16"/>
          <w:szCs w:val="16"/>
        </w:rPr>
        <w:t xml:space="preserve"> </w:t>
      </w:r>
      <w:r w:rsidR="00B33B15">
        <w:rPr>
          <w:i/>
          <w:sz w:val="16"/>
          <w:szCs w:val="16"/>
        </w:rPr>
        <w:t>J</w:t>
      </w:r>
      <w:r w:rsidRPr="004E638C">
        <w:rPr>
          <w:i/>
          <w:sz w:val="16"/>
          <w:szCs w:val="16"/>
        </w:rPr>
        <w:t>eżeli kierownik posiada</w:t>
      </w:r>
      <w:r w:rsidR="00B33B15">
        <w:rPr>
          <w:i/>
          <w:sz w:val="16"/>
          <w:szCs w:val="16"/>
        </w:rPr>
        <w:t>.</w:t>
      </w:r>
    </w:p>
  </w:footnote>
  <w:footnote w:id="6">
    <w:p w14:paraId="5C1875AF" w14:textId="3F46AC4C" w:rsidR="0065704E" w:rsidRPr="004E638C" w:rsidRDefault="0065704E" w:rsidP="00AB372F">
      <w:pPr>
        <w:pStyle w:val="Tekstprzypisudolnego"/>
        <w:ind w:left="142" w:hanging="142"/>
        <w:rPr>
          <w:i/>
          <w:sz w:val="16"/>
          <w:szCs w:val="16"/>
        </w:rPr>
      </w:pPr>
      <w:r w:rsidRPr="004E638C">
        <w:rPr>
          <w:rStyle w:val="Odwoanieprzypisudolnego"/>
          <w:i/>
          <w:sz w:val="16"/>
          <w:szCs w:val="16"/>
        </w:rPr>
        <w:footnoteRef/>
      </w:r>
      <w:r w:rsidRPr="004E638C">
        <w:rPr>
          <w:i/>
          <w:sz w:val="16"/>
          <w:szCs w:val="16"/>
        </w:rPr>
        <w:t xml:space="preserve"> Należy powielić tabelę dla każdego zadania realizowanego w danym okresie sprawozdawczym uwzględnionego w harmonogramie wykonania projektu (zgodnie z załącznikiem do Umowy)</w:t>
      </w:r>
      <w:r w:rsidR="00B33B15">
        <w:rPr>
          <w:i/>
          <w:sz w:val="16"/>
          <w:szCs w:val="16"/>
        </w:rPr>
        <w:t>.</w:t>
      </w:r>
    </w:p>
  </w:footnote>
  <w:footnote w:id="7">
    <w:p w14:paraId="6609140D" w14:textId="5F4DA0F5" w:rsidR="0065704E" w:rsidRPr="004E638C" w:rsidRDefault="0065704E" w:rsidP="00AB372F">
      <w:pPr>
        <w:pStyle w:val="Tekstprzypisudolnego"/>
        <w:spacing w:before="40"/>
        <w:ind w:left="142" w:hanging="142"/>
        <w:rPr>
          <w:i/>
          <w:sz w:val="16"/>
          <w:szCs w:val="16"/>
        </w:rPr>
      </w:pPr>
      <w:r w:rsidRPr="004E638C">
        <w:rPr>
          <w:rStyle w:val="Odwoanieprzypisudolnego"/>
          <w:i/>
          <w:sz w:val="16"/>
          <w:szCs w:val="16"/>
        </w:rPr>
        <w:footnoteRef/>
      </w:r>
      <w:r w:rsidRPr="004E638C">
        <w:rPr>
          <w:i/>
          <w:sz w:val="16"/>
          <w:szCs w:val="16"/>
        </w:rPr>
        <w:t xml:space="preserve"> Zgodnie z definicjami zawartymi w art. 2 pkt 84, 85, 86 rozporządzenia nr 651/2014</w:t>
      </w:r>
      <w:r w:rsidR="00B33B15">
        <w:rPr>
          <w:i/>
          <w:sz w:val="16"/>
          <w:szCs w:val="16"/>
        </w:rPr>
        <w:t>.</w:t>
      </w:r>
    </w:p>
  </w:footnote>
  <w:footnote w:id="8">
    <w:p w14:paraId="5B30EA18" w14:textId="4A85F62F" w:rsidR="0065704E" w:rsidRPr="004E638C" w:rsidRDefault="0065704E" w:rsidP="00AB372F">
      <w:pPr>
        <w:pStyle w:val="Tekstprzypisudolnego"/>
        <w:spacing w:before="40"/>
        <w:ind w:left="142" w:hanging="142"/>
        <w:rPr>
          <w:i/>
          <w:sz w:val="16"/>
          <w:szCs w:val="16"/>
        </w:rPr>
      </w:pPr>
      <w:r w:rsidRPr="004E638C">
        <w:rPr>
          <w:rStyle w:val="Odwoanieprzypisudolnego"/>
          <w:i/>
          <w:sz w:val="16"/>
          <w:szCs w:val="16"/>
        </w:rPr>
        <w:footnoteRef/>
      </w:r>
      <w:r w:rsidRPr="004E638C">
        <w:rPr>
          <w:i/>
          <w:sz w:val="16"/>
          <w:szCs w:val="16"/>
        </w:rPr>
        <w:t xml:space="preserve"> Należy wybrać właściwą kategorię zadania: badania podstawowe, badania przemysłowe/prace rozwojowe/przygotowanie do wdrożenia</w:t>
      </w:r>
      <w:r w:rsidR="00B33B15">
        <w:rPr>
          <w:i/>
          <w:sz w:val="16"/>
          <w:szCs w:val="16"/>
        </w:rPr>
        <w:t>.</w:t>
      </w:r>
    </w:p>
  </w:footnote>
  <w:footnote w:id="9">
    <w:p w14:paraId="22919BB7" w14:textId="41E124AE" w:rsidR="0065704E" w:rsidRPr="004E638C" w:rsidRDefault="0065704E" w:rsidP="00AB372F">
      <w:pPr>
        <w:pStyle w:val="Tekstprzypisudolnego"/>
        <w:spacing w:before="40"/>
        <w:ind w:left="142" w:hanging="142"/>
        <w:rPr>
          <w:i/>
          <w:sz w:val="16"/>
          <w:szCs w:val="16"/>
        </w:rPr>
      </w:pPr>
      <w:r w:rsidRPr="004E638C">
        <w:rPr>
          <w:rStyle w:val="Odwoanieprzypisudolnego"/>
          <w:i/>
          <w:sz w:val="16"/>
          <w:szCs w:val="16"/>
        </w:rPr>
        <w:footnoteRef/>
      </w:r>
      <w:r w:rsidRPr="004E638C">
        <w:rPr>
          <w:i/>
          <w:sz w:val="16"/>
          <w:szCs w:val="16"/>
        </w:rPr>
        <w:t xml:space="preserve"> Należy wpisać datę z umowy lub jeśli projekt był aneksowany – z ostatniego aneksu</w:t>
      </w:r>
      <w:r w:rsidR="00B33B15">
        <w:rPr>
          <w:i/>
          <w:sz w:val="16"/>
          <w:szCs w:val="16"/>
        </w:rPr>
        <w:t>.</w:t>
      </w:r>
    </w:p>
  </w:footnote>
  <w:footnote w:id="10">
    <w:p w14:paraId="45449D1B" w14:textId="01DB419F" w:rsidR="0065704E" w:rsidRPr="004E638C" w:rsidRDefault="0065704E" w:rsidP="00AB372F">
      <w:pPr>
        <w:spacing w:before="40" w:after="0" w:line="240" w:lineRule="auto"/>
        <w:ind w:left="142" w:hanging="142"/>
        <w:rPr>
          <w:i/>
          <w:sz w:val="16"/>
          <w:szCs w:val="16"/>
        </w:rPr>
      </w:pPr>
      <w:r w:rsidRPr="004E638C">
        <w:rPr>
          <w:rStyle w:val="Odwoanieprzypisudolnego"/>
          <w:i/>
          <w:sz w:val="16"/>
          <w:szCs w:val="16"/>
        </w:rPr>
        <w:footnoteRef/>
      </w:r>
      <w:r w:rsidRPr="004E638C">
        <w:rPr>
          <w:i/>
          <w:sz w:val="16"/>
          <w:szCs w:val="16"/>
        </w:rPr>
        <w:t xml:space="preserve"> W przypadku, gdy zadanie/etap nie zostało zakończone w okresie sprawozdawczym należy wpisać ,,w realizacji”</w:t>
      </w:r>
      <w:r w:rsidR="00B33B15">
        <w:rPr>
          <w:i/>
          <w:sz w:val="16"/>
          <w:szCs w:val="16"/>
        </w:rPr>
        <w:t>.</w:t>
      </w:r>
    </w:p>
  </w:footnote>
  <w:footnote w:id="11">
    <w:p w14:paraId="5FB8C0E5" w14:textId="48CD7CCF" w:rsidR="0065704E" w:rsidRPr="004E638C" w:rsidRDefault="0065704E" w:rsidP="00AB372F">
      <w:pPr>
        <w:pStyle w:val="Tekstprzypisudolnego"/>
        <w:spacing w:before="40"/>
        <w:ind w:left="142" w:hanging="142"/>
        <w:rPr>
          <w:i/>
          <w:sz w:val="16"/>
          <w:szCs w:val="16"/>
        </w:rPr>
      </w:pPr>
      <w:r w:rsidRPr="004E638C">
        <w:rPr>
          <w:rStyle w:val="Odwoanieprzypisudolnego"/>
          <w:i/>
          <w:sz w:val="16"/>
          <w:szCs w:val="16"/>
        </w:rPr>
        <w:footnoteRef/>
      </w:r>
      <w:r w:rsidRPr="004E638C">
        <w:rPr>
          <w:i/>
          <w:sz w:val="16"/>
          <w:szCs w:val="16"/>
        </w:rPr>
        <w:t xml:space="preserve"> Należy wskazać wartość </w:t>
      </w:r>
      <w:r w:rsidRPr="004E638C">
        <w:rPr>
          <w:rFonts w:ascii="Calibri" w:eastAsia="Times New Roman" w:hAnsi="Calibri" w:cs="Times New Roman"/>
          <w:i/>
          <w:color w:val="000000"/>
          <w:sz w:val="16"/>
          <w:szCs w:val="16"/>
          <w:lang w:eastAsia="pl-PL"/>
        </w:rPr>
        <w:t>na koniec okresu sprawozdawczego</w:t>
      </w:r>
      <w:r w:rsidR="00B33B15">
        <w:rPr>
          <w:rFonts w:ascii="Calibri" w:eastAsia="Times New Roman" w:hAnsi="Calibri" w:cs="Times New Roman"/>
          <w:i/>
          <w:color w:val="000000"/>
          <w:sz w:val="16"/>
          <w:szCs w:val="16"/>
          <w:lang w:eastAsia="pl-PL"/>
        </w:rPr>
        <w:t>.</w:t>
      </w:r>
    </w:p>
  </w:footnote>
  <w:footnote w:id="12">
    <w:p w14:paraId="7B3B1CCE" w14:textId="50BD0842" w:rsidR="0065704E" w:rsidRPr="004E638C" w:rsidRDefault="0065704E" w:rsidP="00AB372F">
      <w:pPr>
        <w:spacing w:before="40" w:after="0" w:line="240" w:lineRule="auto"/>
        <w:ind w:left="142" w:hanging="142"/>
        <w:rPr>
          <w:i/>
          <w:sz w:val="16"/>
          <w:szCs w:val="16"/>
        </w:rPr>
      </w:pPr>
      <w:r w:rsidRPr="004E638C">
        <w:rPr>
          <w:rStyle w:val="Odwoanieprzypisudolnego"/>
          <w:i/>
          <w:sz w:val="16"/>
          <w:szCs w:val="16"/>
        </w:rPr>
        <w:footnoteRef/>
      </w:r>
      <w:r w:rsidRPr="004E638C">
        <w:rPr>
          <w:i/>
          <w:sz w:val="16"/>
          <w:szCs w:val="16"/>
        </w:rPr>
        <w:t xml:space="preserve"> Skrócona nazwa Wykonawcy/Współwykonawcy zgodnie z danymi zawartymi w części B raportu</w:t>
      </w:r>
      <w:r w:rsidR="00B33B15">
        <w:rPr>
          <w:i/>
          <w:sz w:val="16"/>
          <w:szCs w:val="16"/>
        </w:rPr>
        <w:t>.</w:t>
      </w:r>
    </w:p>
  </w:footnote>
  <w:footnote w:id="13">
    <w:p w14:paraId="139F6F7D" w14:textId="2F5655B9" w:rsidR="005716D0" w:rsidRDefault="005716D0">
      <w:pPr>
        <w:pStyle w:val="Tekstprzypisudolnego"/>
      </w:pPr>
      <w:r w:rsidRPr="00112B94">
        <w:rPr>
          <w:rStyle w:val="Odwoanieprzypisudolnego"/>
          <w:sz w:val="16"/>
        </w:rPr>
        <w:footnoteRef/>
      </w:r>
      <w:r w:rsidRPr="00112B94">
        <w:rPr>
          <w:sz w:val="16"/>
        </w:rPr>
        <w:t xml:space="preserve"> Należy wskazać wszystkich podwykonawców realizujących zadania w ramach kategorii</w:t>
      </w:r>
      <w:r w:rsidR="00112B94" w:rsidRPr="00112B94">
        <w:rPr>
          <w:sz w:val="16"/>
        </w:rPr>
        <w:t xml:space="preserve"> kosztów</w:t>
      </w:r>
      <w:r w:rsidRPr="00112B94">
        <w:rPr>
          <w:sz w:val="16"/>
        </w:rPr>
        <w:t xml:space="preserve"> </w:t>
      </w:r>
      <w:r w:rsidR="00112B94" w:rsidRPr="00112B94">
        <w:rPr>
          <w:sz w:val="16"/>
        </w:rPr>
        <w:t>„</w:t>
      </w:r>
      <w:r w:rsidRPr="00112B94">
        <w:rPr>
          <w:sz w:val="16"/>
        </w:rPr>
        <w:t>E</w:t>
      </w:r>
      <w:r w:rsidR="00112B94" w:rsidRPr="00112B94">
        <w:rPr>
          <w:sz w:val="16"/>
        </w:rPr>
        <w:t>”</w:t>
      </w:r>
    </w:p>
  </w:footnote>
  <w:footnote w:id="14">
    <w:p w14:paraId="061358C8" w14:textId="77777777" w:rsidR="00C872E8" w:rsidRPr="00156AD9" w:rsidRDefault="00C872E8" w:rsidP="00C872E8">
      <w:pPr>
        <w:spacing w:after="0" w:line="240" w:lineRule="auto"/>
        <w:rPr>
          <w:i/>
          <w:iCs/>
          <w:sz w:val="16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156AD9">
        <w:rPr>
          <w:i/>
          <w:iCs/>
          <w:sz w:val="16"/>
          <w:szCs w:val="20"/>
        </w:rPr>
        <w:t xml:space="preserve">Proszę podać symbol i opis sposobu potwierdzenia przeprowadzonych prac i uzyskanych rezultatów: </w:t>
      </w:r>
    </w:p>
    <w:p w14:paraId="2F41ACD3" w14:textId="77777777" w:rsidR="00C872E8" w:rsidRPr="00C872E8" w:rsidRDefault="00C872E8" w:rsidP="00C872E8">
      <w:pPr>
        <w:ind w:firstLine="284"/>
        <w:contextualSpacing/>
        <w:rPr>
          <w:i/>
          <w:iCs/>
          <w:sz w:val="16"/>
          <w:szCs w:val="20"/>
        </w:rPr>
      </w:pPr>
      <w:r w:rsidRPr="00C872E8">
        <w:rPr>
          <w:i/>
          <w:iCs/>
          <w:sz w:val="16"/>
          <w:szCs w:val="20"/>
        </w:rPr>
        <w:t>D –diagnozy; P –polityki; S –strategie; DO - dokumenty operacyjne; R – konkretne rozwiązania;</w:t>
      </w:r>
    </w:p>
    <w:p w14:paraId="058FEF07" w14:textId="77777777" w:rsidR="00C872E8" w:rsidRPr="00C872E8" w:rsidRDefault="00C872E8" w:rsidP="00C872E8">
      <w:pPr>
        <w:ind w:firstLine="284"/>
        <w:contextualSpacing/>
        <w:rPr>
          <w:i/>
          <w:iCs/>
          <w:sz w:val="16"/>
          <w:szCs w:val="20"/>
        </w:rPr>
      </w:pPr>
      <w:r w:rsidRPr="00C872E8">
        <w:rPr>
          <w:i/>
          <w:iCs/>
          <w:sz w:val="16"/>
          <w:szCs w:val="20"/>
        </w:rPr>
        <w:t>PI – pilotaże wypracowanych rozwiązań;</w:t>
      </w:r>
    </w:p>
    <w:p w14:paraId="7DD180E2" w14:textId="77777777" w:rsidR="00C872E8" w:rsidRPr="00C872E8" w:rsidRDefault="00C872E8" w:rsidP="00C872E8">
      <w:pPr>
        <w:ind w:firstLine="284"/>
        <w:contextualSpacing/>
        <w:rPr>
          <w:i/>
          <w:iCs/>
          <w:sz w:val="16"/>
          <w:szCs w:val="20"/>
        </w:rPr>
      </w:pPr>
      <w:r w:rsidRPr="00C872E8">
        <w:rPr>
          <w:i/>
          <w:iCs/>
          <w:sz w:val="16"/>
          <w:szCs w:val="20"/>
        </w:rPr>
        <w:t>PR – opracowanie procedur związanych z wykorzystaniem rozwiązania wypracowanego w ramach projektu;</w:t>
      </w:r>
    </w:p>
    <w:p w14:paraId="694A57C8" w14:textId="77777777" w:rsidR="00C872E8" w:rsidRPr="00C872E8" w:rsidRDefault="00C872E8" w:rsidP="00C872E8">
      <w:pPr>
        <w:ind w:firstLine="284"/>
        <w:contextualSpacing/>
        <w:rPr>
          <w:i/>
          <w:iCs/>
          <w:sz w:val="16"/>
          <w:szCs w:val="20"/>
        </w:rPr>
      </w:pPr>
      <w:r w:rsidRPr="00C872E8">
        <w:rPr>
          <w:i/>
          <w:iCs/>
          <w:sz w:val="16"/>
          <w:szCs w:val="20"/>
        </w:rPr>
        <w:t>RP – regulacje prawne;</w:t>
      </w:r>
    </w:p>
    <w:p w14:paraId="64169342" w14:textId="77777777" w:rsidR="00C872E8" w:rsidRPr="00C872E8" w:rsidRDefault="00C872E8" w:rsidP="00C872E8">
      <w:pPr>
        <w:spacing w:after="0"/>
        <w:ind w:left="284"/>
        <w:contextualSpacing/>
        <w:rPr>
          <w:i/>
          <w:iCs/>
          <w:sz w:val="16"/>
          <w:szCs w:val="20"/>
        </w:rPr>
      </w:pPr>
      <w:r w:rsidRPr="00C872E8">
        <w:rPr>
          <w:i/>
          <w:iCs/>
          <w:sz w:val="16"/>
          <w:szCs w:val="20"/>
        </w:rPr>
        <w:t>C – uzyskanie certyfikatu zgodności upoważaniającego do oznaczenia wyrobu znakiem zgodności z normą krajową lub ponadnarodową;</w:t>
      </w:r>
    </w:p>
    <w:p w14:paraId="511C31A1" w14:textId="77777777" w:rsidR="00C872E8" w:rsidRPr="00C872E8" w:rsidRDefault="00C872E8" w:rsidP="00C872E8">
      <w:pPr>
        <w:ind w:firstLine="284"/>
        <w:contextualSpacing/>
        <w:rPr>
          <w:i/>
          <w:iCs/>
          <w:sz w:val="16"/>
          <w:szCs w:val="20"/>
        </w:rPr>
      </w:pPr>
      <w:r w:rsidRPr="00C872E8">
        <w:rPr>
          <w:i/>
          <w:iCs/>
          <w:sz w:val="16"/>
          <w:szCs w:val="20"/>
        </w:rPr>
        <w:t>RA – raporty (raporty cząstkowe opisujące przeprowadzone prace) – symbol, nazwa;</w:t>
      </w:r>
    </w:p>
    <w:p w14:paraId="41A8C17C" w14:textId="77777777" w:rsidR="00C872E8" w:rsidRPr="00C872E8" w:rsidRDefault="00C872E8" w:rsidP="00C872E8">
      <w:pPr>
        <w:ind w:firstLine="284"/>
        <w:contextualSpacing/>
        <w:rPr>
          <w:i/>
          <w:iCs/>
          <w:sz w:val="16"/>
          <w:szCs w:val="20"/>
        </w:rPr>
      </w:pPr>
      <w:r w:rsidRPr="00C872E8">
        <w:rPr>
          <w:i/>
          <w:iCs/>
          <w:sz w:val="16"/>
          <w:szCs w:val="20"/>
        </w:rPr>
        <w:t>PU – publikacje, prezentacje;</w:t>
      </w:r>
    </w:p>
    <w:p w14:paraId="02137D47" w14:textId="77777777" w:rsidR="00C872E8" w:rsidRPr="00156AD9" w:rsidRDefault="00C872E8" w:rsidP="00C872E8">
      <w:pPr>
        <w:spacing w:after="0" w:line="240" w:lineRule="auto"/>
        <w:ind w:left="284"/>
        <w:rPr>
          <w:i/>
          <w:iCs/>
          <w:sz w:val="16"/>
          <w:szCs w:val="20"/>
        </w:rPr>
      </w:pPr>
      <w:r w:rsidRPr="00C872E8">
        <w:rPr>
          <w:i/>
          <w:iCs/>
          <w:sz w:val="16"/>
          <w:szCs w:val="20"/>
        </w:rPr>
        <w:t>I – inne – jeśli wymienione kategorie nie wypełniają sposobu potwierdzenia rezultatów prac, należy wpisać literę I oraz podać krótki opis. Informacje o osiągniętych rezultatach należy podać w odniesieniu do rezultatów planowanych w opisie projektu.</w:t>
      </w:r>
    </w:p>
    <w:p w14:paraId="2F5E623C" w14:textId="40B9CE5B" w:rsidR="00C872E8" w:rsidRDefault="00C872E8">
      <w:pPr>
        <w:pStyle w:val="Tekstprzypisudolnego"/>
      </w:pPr>
    </w:p>
  </w:footnote>
  <w:footnote w:id="15">
    <w:p w14:paraId="46358D26" w14:textId="555D38A8" w:rsidR="0065704E" w:rsidRPr="00AB372F" w:rsidRDefault="0065704E" w:rsidP="00AB372F">
      <w:pPr>
        <w:pStyle w:val="Tekstprzypisudolnego"/>
        <w:spacing w:before="40"/>
        <w:ind w:left="142" w:hanging="142"/>
        <w:rPr>
          <w:i/>
          <w:sz w:val="16"/>
          <w:szCs w:val="16"/>
        </w:rPr>
      </w:pPr>
      <w:r w:rsidRPr="00AB372F">
        <w:rPr>
          <w:rStyle w:val="Odwoanieprzypisudolnego"/>
          <w:i/>
          <w:sz w:val="16"/>
          <w:szCs w:val="16"/>
        </w:rPr>
        <w:footnoteRef/>
      </w:r>
      <w:r w:rsidRPr="00AB372F">
        <w:rPr>
          <w:i/>
          <w:sz w:val="16"/>
          <w:szCs w:val="16"/>
        </w:rPr>
        <w:t xml:space="preserve"> Komercjalizacja rozumiana jako transfer wiedzy i wyników prac badawczych. Prosimy wypełnić w oparciu o typologię komercjalizacji w rozumieniu podręcznika „Komercjalizacja B+R dla praktyków”, wyd. 2013, MNiSW. </w:t>
      </w:r>
    </w:p>
    <w:p w14:paraId="5F15EA4F" w14:textId="5FFC6A4C" w:rsidR="0065704E" w:rsidRPr="00AB372F" w:rsidRDefault="0065704E" w:rsidP="00AB372F">
      <w:pPr>
        <w:pStyle w:val="Tekstprzypisudolnego"/>
        <w:ind w:left="142"/>
        <w:rPr>
          <w:i/>
          <w:sz w:val="16"/>
          <w:szCs w:val="16"/>
        </w:rPr>
      </w:pPr>
      <w:r w:rsidRPr="00AB372F">
        <w:rPr>
          <w:i/>
          <w:sz w:val="16"/>
          <w:szCs w:val="16"/>
        </w:rPr>
        <w:t>1.  Komercjalizacja bezpośrednia</w:t>
      </w:r>
    </w:p>
    <w:p w14:paraId="66CAC99D" w14:textId="77777777" w:rsidR="0065704E" w:rsidRPr="00AB372F" w:rsidRDefault="0065704E" w:rsidP="00AB372F">
      <w:pPr>
        <w:pStyle w:val="Tekstprzypisudolnego"/>
        <w:ind w:left="426"/>
        <w:rPr>
          <w:i/>
          <w:sz w:val="16"/>
          <w:szCs w:val="16"/>
        </w:rPr>
      </w:pPr>
      <w:r w:rsidRPr="00AB372F">
        <w:rPr>
          <w:i/>
          <w:sz w:val="16"/>
          <w:szCs w:val="16"/>
        </w:rPr>
        <w:t>•</w:t>
      </w:r>
      <w:r w:rsidRPr="00AB372F">
        <w:rPr>
          <w:i/>
          <w:sz w:val="16"/>
          <w:szCs w:val="16"/>
        </w:rPr>
        <w:tab/>
        <w:t>Komercjalizacja przeprowadzona samodzielnie przez Wykonawców</w:t>
      </w:r>
    </w:p>
    <w:p w14:paraId="0CA581FA" w14:textId="77777777" w:rsidR="0065704E" w:rsidRPr="00AB372F" w:rsidRDefault="0065704E" w:rsidP="00AB372F">
      <w:pPr>
        <w:pStyle w:val="Tekstprzypisudolnego"/>
        <w:ind w:left="426"/>
        <w:rPr>
          <w:i/>
          <w:sz w:val="16"/>
          <w:szCs w:val="16"/>
        </w:rPr>
      </w:pPr>
      <w:r w:rsidRPr="00AB372F">
        <w:rPr>
          <w:i/>
          <w:sz w:val="16"/>
          <w:szCs w:val="16"/>
        </w:rPr>
        <w:t>•</w:t>
      </w:r>
      <w:r w:rsidRPr="00AB372F">
        <w:rPr>
          <w:i/>
          <w:sz w:val="16"/>
          <w:szCs w:val="16"/>
        </w:rPr>
        <w:tab/>
        <w:t>Sprzedaż wyników prac B+R</w:t>
      </w:r>
    </w:p>
    <w:p w14:paraId="4478038D" w14:textId="77777777" w:rsidR="0065704E" w:rsidRPr="00AB372F" w:rsidRDefault="0065704E" w:rsidP="00AB372F">
      <w:pPr>
        <w:pStyle w:val="Tekstprzypisudolnego"/>
        <w:ind w:left="426"/>
        <w:rPr>
          <w:i/>
          <w:sz w:val="16"/>
          <w:szCs w:val="16"/>
        </w:rPr>
      </w:pPr>
      <w:r w:rsidRPr="00AB372F">
        <w:rPr>
          <w:i/>
          <w:sz w:val="16"/>
          <w:szCs w:val="16"/>
        </w:rPr>
        <w:t>•</w:t>
      </w:r>
      <w:r w:rsidRPr="00AB372F">
        <w:rPr>
          <w:i/>
          <w:sz w:val="16"/>
          <w:szCs w:val="16"/>
        </w:rPr>
        <w:tab/>
        <w:t xml:space="preserve">Udzielenie licencji na wyniki prac B+R -Licencja wyłączna                                         </w:t>
      </w:r>
    </w:p>
    <w:p w14:paraId="4B2D06BF" w14:textId="66B28543" w:rsidR="0065704E" w:rsidRPr="00AB372F" w:rsidRDefault="0065704E" w:rsidP="00AB372F">
      <w:pPr>
        <w:pStyle w:val="Tekstprzypisudolnego"/>
        <w:ind w:left="426"/>
        <w:rPr>
          <w:i/>
          <w:sz w:val="16"/>
          <w:szCs w:val="16"/>
        </w:rPr>
      </w:pPr>
      <w:r w:rsidRPr="00AB372F">
        <w:rPr>
          <w:i/>
          <w:sz w:val="16"/>
          <w:szCs w:val="16"/>
        </w:rPr>
        <w:t>•</w:t>
      </w:r>
      <w:r w:rsidRPr="00AB372F">
        <w:rPr>
          <w:i/>
          <w:sz w:val="16"/>
          <w:szCs w:val="16"/>
        </w:rPr>
        <w:tab/>
        <w:t xml:space="preserve">Udzielenie licencji na wyniki prac B+R -Licencja niewyłączna                             </w:t>
      </w:r>
    </w:p>
    <w:p w14:paraId="1968B504" w14:textId="77777777" w:rsidR="0065704E" w:rsidRPr="00AB372F" w:rsidRDefault="0065704E" w:rsidP="00AB372F">
      <w:pPr>
        <w:pStyle w:val="Tekstprzypisudolnego"/>
        <w:ind w:left="426"/>
        <w:rPr>
          <w:i/>
          <w:sz w:val="16"/>
          <w:szCs w:val="16"/>
        </w:rPr>
      </w:pPr>
      <w:r w:rsidRPr="00AB372F">
        <w:rPr>
          <w:i/>
          <w:sz w:val="16"/>
          <w:szCs w:val="16"/>
        </w:rPr>
        <w:t>•</w:t>
      </w:r>
      <w:r w:rsidRPr="00AB372F">
        <w:rPr>
          <w:i/>
          <w:sz w:val="16"/>
          <w:szCs w:val="16"/>
        </w:rPr>
        <w:tab/>
        <w:t xml:space="preserve">Udzielenie licencji na wyniki prac B+R -Licencja pełna </w:t>
      </w:r>
    </w:p>
    <w:p w14:paraId="60F515F2" w14:textId="77777777" w:rsidR="0065704E" w:rsidRPr="00AB372F" w:rsidRDefault="0065704E" w:rsidP="00AB372F">
      <w:pPr>
        <w:pStyle w:val="Tekstprzypisudolnego"/>
        <w:ind w:left="426"/>
        <w:rPr>
          <w:i/>
          <w:sz w:val="16"/>
          <w:szCs w:val="16"/>
        </w:rPr>
      </w:pPr>
      <w:r w:rsidRPr="00AB372F">
        <w:rPr>
          <w:i/>
          <w:sz w:val="16"/>
          <w:szCs w:val="16"/>
        </w:rPr>
        <w:t>•</w:t>
      </w:r>
      <w:r w:rsidRPr="00AB372F">
        <w:rPr>
          <w:i/>
          <w:sz w:val="16"/>
          <w:szCs w:val="16"/>
        </w:rPr>
        <w:tab/>
        <w:t>Udzielenie licencji na wyniki prac B+R -Licencja ograniczona</w:t>
      </w:r>
    </w:p>
    <w:p w14:paraId="3557C74C" w14:textId="77777777" w:rsidR="0065704E" w:rsidRPr="00AB372F" w:rsidRDefault="0065704E" w:rsidP="00AB372F">
      <w:pPr>
        <w:pStyle w:val="Tekstprzypisudolnego"/>
        <w:ind w:left="426"/>
        <w:rPr>
          <w:i/>
          <w:sz w:val="16"/>
          <w:szCs w:val="16"/>
        </w:rPr>
      </w:pPr>
      <w:r w:rsidRPr="00AB372F">
        <w:rPr>
          <w:i/>
          <w:sz w:val="16"/>
          <w:szCs w:val="16"/>
        </w:rPr>
        <w:t>•</w:t>
      </w:r>
      <w:r w:rsidRPr="00AB372F">
        <w:rPr>
          <w:i/>
          <w:sz w:val="16"/>
          <w:szCs w:val="16"/>
        </w:rPr>
        <w:tab/>
        <w:t>Udzielenie licencji na wyniki prac B+R- Licencja otwarta</w:t>
      </w:r>
    </w:p>
    <w:p w14:paraId="0385750C" w14:textId="77777777" w:rsidR="0065704E" w:rsidRPr="00AB372F" w:rsidRDefault="0065704E" w:rsidP="00AB372F">
      <w:pPr>
        <w:pStyle w:val="Tekstprzypisudolnego"/>
        <w:ind w:left="284" w:hanging="142"/>
        <w:rPr>
          <w:i/>
          <w:sz w:val="16"/>
          <w:szCs w:val="16"/>
        </w:rPr>
      </w:pPr>
      <w:r w:rsidRPr="00AB372F">
        <w:rPr>
          <w:i/>
          <w:sz w:val="16"/>
          <w:szCs w:val="16"/>
        </w:rPr>
        <w:t>2. Komercjalizacja pośrednia</w:t>
      </w:r>
    </w:p>
    <w:p w14:paraId="31E7F6F2" w14:textId="77777777" w:rsidR="0065704E" w:rsidRPr="00AB372F" w:rsidRDefault="0065704E" w:rsidP="00AB372F">
      <w:pPr>
        <w:pStyle w:val="Tekstprzypisudolnego"/>
        <w:ind w:left="426"/>
        <w:rPr>
          <w:i/>
          <w:sz w:val="16"/>
          <w:szCs w:val="16"/>
        </w:rPr>
      </w:pPr>
      <w:r w:rsidRPr="00AB372F">
        <w:rPr>
          <w:i/>
          <w:sz w:val="16"/>
          <w:szCs w:val="16"/>
        </w:rPr>
        <w:t>•</w:t>
      </w:r>
      <w:r w:rsidRPr="00AB372F">
        <w:rPr>
          <w:i/>
          <w:sz w:val="16"/>
          <w:szCs w:val="16"/>
        </w:rPr>
        <w:tab/>
        <w:t xml:space="preserve">Utworzenie spółki  </w:t>
      </w:r>
    </w:p>
    <w:p w14:paraId="2AF9747D" w14:textId="77777777" w:rsidR="0065704E" w:rsidRPr="00AB372F" w:rsidRDefault="0065704E" w:rsidP="00AB372F">
      <w:pPr>
        <w:pStyle w:val="Tekstprzypisudolnego"/>
        <w:ind w:left="426"/>
        <w:rPr>
          <w:i/>
          <w:sz w:val="16"/>
          <w:szCs w:val="16"/>
        </w:rPr>
      </w:pPr>
      <w:r w:rsidRPr="00AB372F">
        <w:rPr>
          <w:i/>
          <w:sz w:val="16"/>
          <w:szCs w:val="16"/>
        </w:rPr>
        <w:t>•</w:t>
      </w:r>
      <w:r w:rsidRPr="00AB372F">
        <w:rPr>
          <w:i/>
          <w:sz w:val="16"/>
          <w:szCs w:val="16"/>
        </w:rPr>
        <w:tab/>
        <w:t xml:space="preserve">Transfer praw własności intelektualnej do spółki  </w:t>
      </w:r>
    </w:p>
    <w:p w14:paraId="3EF77CCC" w14:textId="3EF69955" w:rsidR="0065704E" w:rsidRPr="00AB372F" w:rsidRDefault="0065704E" w:rsidP="00AB372F">
      <w:pPr>
        <w:pStyle w:val="Tekstprzypisudolnego"/>
        <w:ind w:left="426"/>
        <w:rPr>
          <w:i/>
          <w:sz w:val="16"/>
          <w:szCs w:val="16"/>
        </w:rPr>
      </w:pPr>
      <w:r w:rsidRPr="00AB372F">
        <w:rPr>
          <w:i/>
          <w:sz w:val="16"/>
          <w:szCs w:val="16"/>
        </w:rPr>
        <w:t>•</w:t>
      </w:r>
      <w:r w:rsidRPr="00AB372F">
        <w:rPr>
          <w:i/>
          <w:sz w:val="16"/>
          <w:szCs w:val="16"/>
        </w:rPr>
        <w:tab/>
        <w:t>Inna</w:t>
      </w:r>
    </w:p>
    <w:p w14:paraId="0F74BA62" w14:textId="77777777" w:rsidR="0065704E" w:rsidRPr="00AB372F" w:rsidRDefault="0065704E" w:rsidP="00AB372F">
      <w:pPr>
        <w:pStyle w:val="Tekstprzypisudolnego"/>
        <w:ind w:left="284"/>
        <w:rPr>
          <w:i/>
          <w:sz w:val="16"/>
          <w:szCs w:val="16"/>
        </w:rPr>
      </w:pPr>
      <w:r w:rsidRPr="00AB372F">
        <w:rPr>
          <w:i/>
          <w:sz w:val="16"/>
          <w:szCs w:val="16"/>
        </w:rPr>
        <w:t xml:space="preserve">Link do publikacji: </w:t>
      </w:r>
      <w:hyperlink r:id="rId1" w:history="1">
        <w:r w:rsidRPr="00AB372F">
          <w:rPr>
            <w:rStyle w:val="Hipercze"/>
            <w:i/>
            <w:sz w:val="16"/>
            <w:szCs w:val="16"/>
          </w:rPr>
          <w:t>http://www.ncbr.gov.pl/programy-krajowe/innotech/publikacje/</w:t>
        </w:r>
      </w:hyperlink>
      <w:r w:rsidRPr="00AB372F">
        <w:rPr>
          <w:i/>
          <w:sz w:val="16"/>
          <w:szCs w:val="16"/>
        </w:rPr>
        <w:t xml:space="preserve"> </w:t>
      </w:r>
    </w:p>
  </w:footnote>
  <w:footnote w:id="16">
    <w:p w14:paraId="0C1EF156" w14:textId="174D3C34" w:rsidR="0065704E" w:rsidRPr="008550BC" w:rsidRDefault="0065704E" w:rsidP="00AB372F">
      <w:pPr>
        <w:pStyle w:val="Tekstprzypisudolnego"/>
        <w:spacing w:before="40"/>
        <w:rPr>
          <w:i/>
          <w:sz w:val="16"/>
          <w:szCs w:val="16"/>
        </w:rPr>
      </w:pPr>
      <w:r w:rsidRPr="00AB372F">
        <w:rPr>
          <w:rStyle w:val="Odwoanieprzypisudolnego"/>
          <w:i/>
          <w:sz w:val="16"/>
          <w:szCs w:val="16"/>
        </w:rPr>
        <w:footnoteRef/>
      </w:r>
      <w:r w:rsidRPr="00AB372F">
        <w:rPr>
          <w:i/>
          <w:sz w:val="16"/>
          <w:szCs w:val="16"/>
        </w:rPr>
        <w:t xml:space="preserve"> W przypadku projektów międzynarodowych dotyczy tylko sytuacji polskiego </w:t>
      </w:r>
      <w:r w:rsidR="00B33B15">
        <w:rPr>
          <w:i/>
          <w:sz w:val="16"/>
          <w:szCs w:val="16"/>
        </w:rPr>
        <w:t>Wykonawcy.</w:t>
      </w:r>
      <w:r>
        <w:rPr>
          <w:i/>
          <w:sz w:val="16"/>
          <w:szCs w:val="16"/>
        </w:rPr>
        <w:t xml:space="preserve"> </w:t>
      </w:r>
    </w:p>
  </w:footnote>
  <w:footnote w:id="17">
    <w:p w14:paraId="0509ADCE" w14:textId="77777777" w:rsidR="00075D04" w:rsidRPr="00156AD9" w:rsidRDefault="00075D04" w:rsidP="00075D04">
      <w:pPr>
        <w:pStyle w:val="Tekstprzypisudolnego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AD9">
        <w:rPr>
          <w:i/>
          <w:sz w:val="16"/>
          <w:szCs w:val="16"/>
        </w:rPr>
        <w:t>Celem głównym Programu jest wzrost wykorzystania w perspektywie do 2028 r. rezultatów badań społeczno-ekonomicznych w kształtowaniu krajowych i regionalnych polityk rozwojowych.</w:t>
      </w:r>
    </w:p>
    <w:p w14:paraId="5F5D65C4" w14:textId="77777777" w:rsidR="00075D04" w:rsidRPr="00156AD9" w:rsidRDefault="00075D04" w:rsidP="00075D04">
      <w:pPr>
        <w:pStyle w:val="Tekstprzypisudolnego"/>
        <w:rPr>
          <w:i/>
          <w:sz w:val="16"/>
          <w:szCs w:val="16"/>
        </w:rPr>
      </w:pPr>
      <w:r w:rsidRPr="00156AD9">
        <w:rPr>
          <w:i/>
          <w:sz w:val="16"/>
          <w:szCs w:val="16"/>
        </w:rPr>
        <w:t>Cele szczegółowe Programu to:</w:t>
      </w:r>
    </w:p>
    <w:p w14:paraId="1D15F74F" w14:textId="77777777" w:rsidR="00075D04" w:rsidRPr="00156AD9" w:rsidRDefault="00075D04" w:rsidP="00075D04">
      <w:pPr>
        <w:pStyle w:val="Tekstprzypisudolnego"/>
        <w:rPr>
          <w:i/>
          <w:sz w:val="16"/>
          <w:szCs w:val="16"/>
        </w:rPr>
      </w:pPr>
      <w:r w:rsidRPr="00156AD9">
        <w:rPr>
          <w:i/>
          <w:sz w:val="16"/>
          <w:szCs w:val="16"/>
        </w:rPr>
        <w:t>• wdrożenie polityk, strategii, dokumentów operacyjnych i konkretnych rozwiązań opracowanych w ramach Programu;</w:t>
      </w:r>
    </w:p>
    <w:p w14:paraId="6EBD42C6" w14:textId="77777777" w:rsidR="00075D04" w:rsidRPr="00156AD9" w:rsidRDefault="00075D04" w:rsidP="00075D04">
      <w:pPr>
        <w:pStyle w:val="Tekstprzypisudolnego"/>
        <w:rPr>
          <w:i/>
          <w:sz w:val="16"/>
          <w:szCs w:val="16"/>
        </w:rPr>
      </w:pPr>
      <w:r w:rsidRPr="00156AD9">
        <w:rPr>
          <w:i/>
          <w:sz w:val="16"/>
          <w:szCs w:val="16"/>
        </w:rPr>
        <w:t xml:space="preserve">• wdrożenie rozwiązań opracowanych w ramach Programu, wzmacniających kapitał społeczny niezbędny </w:t>
      </w:r>
    </w:p>
    <w:p w14:paraId="384FAAA5" w14:textId="6DB7A528" w:rsidR="00075D04" w:rsidRDefault="00075D04" w:rsidP="00075D04">
      <w:pPr>
        <w:pStyle w:val="Tekstprzypisudolnego"/>
      </w:pPr>
      <w:r w:rsidRPr="00156AD9">
        <w:rPr>
          <w:i/>
          <w:sz w:val="16"/>
          <w:szCs w:val="16"/>
        </w:rPr>
        <w:t>do realizacji krajowych i regionalnych polityk rozwojowych.</w:t>
      </w:r>
    </w:p>
  </w:footnote>
  <w:footnote w:id="18">
    <w:p w14:paraId="6798E47D" w14:textId="6070D65D" w:rsidR="0065704E" w:rsidRDefault="0065704E" w:rsidP="00AB372F">
      <w:pPr>
        <w:spacing w:before="40" w:after="0" w:line="240" w:lineRule="auto"/>
        <w:ind w:left="142" w:hanging="142"/>
      </w:pPr>
      <w:r w:rsidRPr="008550BC">
        <w:rPr>
          <w:rStyle w:val="Odwoanieprzypisudolnego"/>
          <w:i/>
          <w:sz w:val="16"/>
          <w:szCs w:val="16"/>
        </w:rPr>
        <w:footnoteRef/>
      </w:r>
      <w:r w:rsidRPr="008550BC">
        <w:rPr>
          <w:i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i/>
          <w:sz w:val="16"/>
          <w:szCs w:val="16"/>
          <w:lang w:eastAsia="pl-PL"/>
        </w:rPr>
        <w:t>N</w:t>
      </w:r>
      <w:r w:rsidRPr="008550BC">
        <w:rPr>
          <w:rFonts w:ascii="Calibri" w:eastAsia="Times New Roman" w:hAnsi="Calibri" w:cs="Times New Roman"/>
          <w:i/>
          <w:sz w:val="16"/>
          <w:szCs w:val="16"/>
          <w:lang w:eastAsia="pl-PL"/>
        </w:rPr>
        <w:t xml:space="preserve">ależy </w:t>
      </w:r>
      <w:r w:rsidR="00E82514" w:rsidRPr="008550BC">
        <w:rPr>
          <w:rFonts w:ascii="Calibri" w:eastAsia="Times New Roman" w:hAnsi="Calibri" w:cs="Times New Roman"/>
          <w:i/>
          <w:sz w:val="16"/>
          <w:szCs w:val="16"/>
          <w:lang w:eastAsia="pl-PL"/>
        </w:rPr>
        <w:t xml:space="preserve">wskazać </w:t>
      </w:r>
      <w:r w:rsidR="00E82514">
        <w:rPr>
          <w:rFonts w:ascii="Calibri" w:eastAsia="Times New Roman" w:hAnsi="Calibri" w:cs="Times New Roman"/>
          <w:i/>
          <w:sz w:val="16"/>
          <w:szCs w:val="16"/>
          <w:lang w:eastAsia="pl-PL"/>
        </w:rPr>
        <w:t>także</w:t>
      </w:r>
      <w:r>
        <w:rPr>
          <w:rFonts w:ascii="Calibri" w:eastAsia="Times New Roman" w:hAnsi="Calibri" w:cs="Times New Roman"/>
          <w:i/>
          <w:sz w:val="16"/>
          <w:szCs w:val="16"/>
          <w:lang w:eastAsia="pl-PL"/>
        </w:rPr>
        <w:t xml:space="preserve"> </w:t>
      </w:r>
      <w:r w:rsidRPr="008550BC">
        <w:rPr>
          <w:rFonts w:ascii="Calibri" w:eastAsia="Times New Roman" w:hAnsi="Calibri" w:cs="Times New Roman"/>
          <w:i/>
          <w:sz w:val="16"/>
          <w:szCs w:val="16"/>
          <w:lang w:eastAsia="pl-PL"/>
        </w:rPr>
        <w:t>nazwę skróconą Wykonawcy</w:t>
      </w:r>
      <w:r>
        <w:rPr>
          <w:rFonts w:ascii="Calibri" w:eastAsia="Times New Roman" w:hAnsi="Calibri" w:cs="Times New Roman"/>
          <w:i/>
          <w:sz w:val="16"/>
          <w:szCs w:val="16"/>
          <w:lang w:eastAsia="pl-PL"/>
        </w:rPr>
        <w:t>,</w:t>
      </w:r>
      <w:r w:rsidRPr="008550BC">
        <w:rPr>
          <w:rFonts w:ascii="Calibri" w:eastAsia="Times New Roman" w:hAnsi="Calibri" w:cs="Times New Roman"/>
          <w:i/>
          <w:sz w:val="16"/>
          <w:szCs w:val="16"/>
          <w:lang w:eastAsia="pl-PL"/>
        </w:rPr>
        <w:t xml:space="preserve"> u którego zakupiona aparatura będzie wykorzystywana po zakończeniu realizacji projektu</w:t>
      </w:r>
      <w:r w:rsidR="00B33B15">
        <w:rPr>
          <w:rFonts w:ascii="Calibri" w:eastAsia="Times New Roman" w:hAnsi="Calibri" w:cs="Times New Roman"/>
          <w:i/>
          <w:color w:val="FF0000"/>
          <w:sz w:val="16"/>
          <w:szCs w:val="16"/>
          <w:lang w:eastAsia="pl-PL"/>
        </w:rPr>
        <w:t>.</w:t>
      </w:r>
    </w:p>
  </w:footnote>
  <w:footnote w:id="19">
    <w:p w14:paraId="2EAF2FA8" w14:textId="1BFDB64E" w:rsidR="007771EB" w:rsidRDefault="007771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775B">
        <w:rPr>
          <w:i/>
          <w:iCs/>
          <w:sz w:val="16"/>
          <w:szCs w:val="16"/>
        </w:rPr>
        <w:t>Podać krótką informację o wprowadzonej zmianie i którego załącznika do umowy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1DF7E" w14:textId="2E122839" w:rsidR="0065704E" w:rsidRPr="001B6BAA" w:rsidRDefault="0065704E" w:rsidP="001B6BAA">
    <w:pPr>
      <w:pStyle w:val="Nagwek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A401D"/>
    <w:multiLevelType w:val="hybridMultilevel"/>
    <w:tmpl w:val="E6C80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95B25"/>
    <w:multiLevelType w:val="hybridMultilevel"/>
    <w:tmpl w:val="D19E4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04F85"/>
    <w:multiLevelType w:val="hybridMultilevel"/>
    <w:tmpl w:val="76A05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08026B"/>
    <w:multiLevelType w:val="hybridMultilevel"/>
    <w:tmpl w:val="E6C80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6DE0"/>
    <w:multiLevelType w:val="hybridMultilevel"/>
    <w:tmpl w:val="EDBE4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426E0"/>
    <w:multiLevelType w:val="hybridMultilevel"/>
    <w:tmpl w:val="1EEEE67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F0845"/>
    <w:multiLevelType w:val="hybridMultilevel"/>
    <w:tmpl w:val="D19E4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770C6"/>
    <w:multiLevelType w:val="hybridMultilevel"/>
    <w:tmpl w:val="78329D28"/>
    <w:lvl w:ilvl="0" w:tplc="9AB45F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A522B"/>
    <w:multiLevelType w:val="hybridMultilevel"/>
    <w:tmpl w:val="D7A681D0"/>
    <w:lvl w:ilvl="0" w:tplc="773A5EB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541ED"/>
    <w:multiLevelType w:val="hybridMultilevel"/>
    <w:tmpl w:val="E6C80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F66EA"/>
    <w:multiLevelType w:val="hybridMultilevel"/>
    <w:tmpl w:val="78329D28"/>
    <w:lvl w:ilvl="0" w:tplc="9AB45F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E7743"/>
    <w:multiLevelType w:val="hybridMultilevel"/>
    <w:tmpl w:val="E6C80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855B4"/>
    <w:multiLevelType w:val="hybridMultilevel"/>
    <w:tmpl w:val="6E68E328"/>
    <w:lvl w:ilvl="0" w:tplc="B9206F8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770F97"/>
    <w:multiLevelType w:val="hybridMultilevel"/>
    <w:tmpl w:val="18B67A76"/>
    <w:lvl w:ilvl="0" w:tplc="6C4ADB40">
      <w:start w:val="3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BC1D4E"/>
    <w:multiLevelType w:val="hybridMultilevel"/>
    <w:tmpl w:val="FC8E8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A2A8F"/>
    <w:multiLevelType w:val="hybridMultilevel"/>
    <w:tmpl w:val="CE4CB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897F33"/>
    <w:multiLevelType w:val="hybridMultilevel"/>
    <w:tmpl w:val="5D2E37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4F11D6"/>
    <w:multiLevelType w:val="hybridMultilevel"/>
    <w:tmpl w:val="CE4CE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42B7"/>
    <w:multiLevelType w:val="multilevel"/>
    <w:tmpl w:val="6778FB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7F70EA"/>
    <w:multiLevelType w:val="hybridMultilevel"/>
    <w:tmpl w:val="F44CBCB0"/>
    <w:lvl w:ilvl="0" w:tplc="5DDC2E9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63147"/>
    <w:multiLevelType w:val="hybridMultilevel"/>
    <w:tmpl w:val="29CE33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8915BE"/>
    <w:multiLevelType w:val="multilevel"/>
    <w:tmpl w:val="8B8E39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DE257D6"/>
    <w:multiLevelType w:val="hybridMultilevel"/>
    <w:tmpl w:val="E2EAD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F0E61"/>
    <w:multiLevelType w:val="hybridMultilevel"/>
    <w:tmpl w:val="C5E44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34A18"/>
    <w:multiLevelType w:val="multilevel"/>
    <w:tmpl w:val="4F6663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7A709F5"/>
    <w:multiLevelType w:val="hybridMultilevel"/>
    <w:tmpl w:val="C5E44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F2FFD"/>
    <w:multiLevelType w:val="hybridMultilevel"/>
    <w:tmpl w:val="09CE70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27307B"/>
    <w:multiLevelType w:val="hybridMultilevel"/>
    <w:tmpl w:val="373C80EE"/>
    <w:lvl w:ilvl="0" w:tplc="02968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74BB2"/>
    <w:multiLevelType w:val="hybridMultilevel"/>
    <w:tmpl w:val="48E83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E5DF3"/>
    <w:multiLevelType w:val="hybridMultilevel"/>
    <w:tmpl w:val="E6C80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41C18"/>
    <w:multiLevelType w:val="hybridMultilevel"/>
    <w:tmpl w:val="FC8E8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296357">
    <w:abstractNumId w:val="12"/>
  </w:num>
  <w:num w:numId="2" w16cid:durableId="1938055576">
    <w:abstractNumId w:val="26"/>
  </w:num>
  <w:num w:numId="3" w16cid:durableId="1914848583">
    <w:abstractNumId w:val="5"/>
  </w:num>
  <w:num w:numId="4" w16cid:durableId="490367840">
    <w:abstractNumId w:val="2"/>
  </w:num>
  <w:num w:numId="5" w16cid:durableId="1623654663">
    <w:abstractNumId w:val="22"/>
  </w:num>
  <w:num w:numId="6" w16cid:durableId="1892687384">
    <w:abstractNumId w:val="17"/>
  </w:num>
  <w:num w:numId="7" w16cid:durableId="1370757706">
    <w:abstractNumId w:val="13"/>
  </w:num>
  <w:num w:numId="8" w16cid:durableId="658506857">
    <w:abstractNumId w:val="8"/>
  </w:num>
  <w:num w:numId="9" w16cid:durableId="1153332073">
    <w:abstractNumId w:val="10"/>
  </w:num>
  <w:num w:numId="10" w16cid:durableId="1589652331">
    <w:abstractNumId w:val="7"/>
  </w:num>
  <w:num w:numId="11" w16cid:durableId="1714109992">
    <w:abstractNumId w:val="20"/>
  </w:num>
  <w:num w:numId="12" w16cid:durableId="1065685236">
    <w:abstractNumId w:val="19"/>
  </w:num>
  <w:num w:numId="13" w16cid:durableId="724376675">
    <w:abstractNumId w:val="15"/>
  </w:num>
  <w:num w:numId="14" w16cid:durableId="887497255">
    <w:abstractNumId w:val="16"/>
  </w:num>
  <w:num w:numId="15" w16cid:durableId="1258443984">
    <w:abstractNumId w:val="4"/>
  </w:num>
  <w:num w:numId="16" w16cid:durableId="810906322">
    <w:abstractNumId w:val="30"/>
  </w:num>
  <w:num w:numId="17" w16cid:durableId="2004623063">
    <w:abstractNumId w:val="29"/>
  </w:num>
  <w:num w:numId="18" w16cid:durableId="1952710702">
    <w:abstractNumId w:val="25"/>
  </w:num>
  <w:num w:numId="19" w16cid:durableId="1794900288">
    <w:abstractNumId w:val="23"/>
  </w:num>
  <w:num w:numId="20" w16cid:durableId="584337656">
    <w:abstractNumId w:val="6"/>
  </w:num>
  <w:num w:numId="21" w16cid:durableId="1407923058">
    <w:abstractNumId w:val="14"/>
  </w:num>
  <w:num w:numId="22" w16cid:durableId="2136288366">
    <w:abstractNumId w:val="1"/>
  </w:num>
  <w:num w:numId="23" w16cid:durableId="1850875558">
    <w:abstractNumId w:val="3"/>
  </w:num>
  <w:num w:numId="24" w16cid:durableId="1187450698">
    <w:abstractNumId w:val="24"/>
  </w:num>
  <w:num w:numId="25" w16cid:durableId="1858810124">
    <w:abstractNumId w:val="18"/>
  </w:num>
  <w:num w:numId="26" w16cid:durableId="1714963204">
    <w:abstractNumId w:val="21"/>
  </w:num>
  <w:num w:numId="27" w16cid:durableId="1797941616">
    <w:abstractNumId w:val="28"/>
  </w:num>
  <w:num w:numId="28" w16cid:durableId="286618426">
    <w:abstractNumId w:val="27"/>
  </w:num>
  <w:num w:numId="29" w16cid:durableId="435946696">
    <w:abstractNumId w:val="0"/>
  </w:num>
  <w:num w:numId="30" w16cid:durableId="1920092273">
    <w:abstractNumId w:val="11"/>
  </w:num>
  <w:num w:numId="31" w16cid:durableId="44218588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żbieta Kuźba">
    <w15:presenceInfo w15:providerId="AD" w15:userId="S::Elzbieta.Kuzba@ncbr.gov.pl::cd1e1d50-498e-4706-b1bc-c6f86adcf0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FA4"/>
    <w:rsid w:val="0000212E"/>
    <w:rsid w:val="0000487A"/>
    <w:rsid w:val="00004F38"/>
    <w:rsid w:val="000121D8"/>
    <w:rsid w:val="00014E0C"/>
    <w:rsid w:val="00016E53"/>
    <w:rsid w:val="00024079"/>
    <w:rsid w:val="000263D5"/>
    <w:rsid w:val="000272DD"/>
    <w:rsid w:val="00033171"/>
    <w:rsid w:val="00035671"/>
    <w:rsid w:val="00040F98"/>
    <w:rsid w:val="00041F78"/>
    <w:rsid w:val="0004373C"/>
    <w:rsid w:val="000546EE"/>
    <w:rsid w:val="000560A2"/>
    <w:rsid w:val="000602FC"/>
    <w:rsid w:val="000626DA"/>
    <w:rsid w:val="00062B03"/>
    <w:rsid w:val="00066AF9"/>
    <w:rsid w:val="00074306"/>
    <w:rsid w:val="00075D04"/>
    <w:rsid w:val="00080D7C"/>
    <w:rsid w:val="0008190F"/>
    <w:rsid w:val="00082153"/>
    <w:rsid w:val="000867B8"/>
    <w:rsid w:val="00090D2E"/>
    <w:rsid w:val="000915FC"/>
    <w:rsid w:val="00091DFE"/>
    <w:rsid w:val="00097B8A"/>
    <w:rsid w:val="000A1A95"/>
    <w:rsid w:val="000A1C7B"/>
    <w:rsid w:val="000A7BCB"/>
    <w:rsid w:val="000B01EE"/>
    <w:rsid w:val="000B2BCF"/>
    <w:rsid w:val="000C0E05"/>
    <w:rsid w:val="000C3429"/>
    <w:rsid w:val="000C3C36"/>
    <w:rsid w:val="000C43AE"/>
    <w:rsid w:val="000C7D74"/>
    <w:rsid w:val="000D0805"/>
    <w:rsid w:val="000D0EFF"/>
    <w:rsid w:val="000D5176"/>
    <w:rsid w:val="000D7724"/>
    <w:rsid w:val="000D7984"/>
    <w:rsid w:val="000E1746"/>
    <w:rsid w:val="000E6EBB"/>
    <w:rsid w:val="000F12E2"/>
    <w:rsid w:val="000F4C92"/>
    <w:rsid w:val="000F7FDF"/>
    <w:rsid w:val="00104DA5"/>
    <w:rsid w:val="00112B94"/>
    <w:rsid w:val="00113CA2"/>
    <w:rsid w:val="00113F78"/>
    <w:rsid w:val="00114486"/>
    <w:rsid w:val="00127431"/>
    <w:rsid w:val="00135169"/>
    <w:rsid w:val="001351AC"/>
    <w:rsid w:val="0013785C"/>
    <w:rsid w:val="00140622"/>
    <w:rsid w:val="00141C09"/>
    <w:rsid w:val="00141ECE"/>
    <w:rsid w:val="00145EF5"/>
    <w:rsid w:val="00147479"/>
    <w:rsid w:val="00150267"/>
    <w:rsid w:val="001529F6"/>
    <w:rsid w:val="00156AD9"/>
    <w:rsid w:val="00166ED4"/>
    <w:rsid w:val="00170C81"/>
    <w:rsid w:val="00171BCF"/>
    <w:rsid w:val="00173071"/>
    <w:rsid w:val="00174410"/>
    <w:rsid w:val="00180298"/>
    <w:rsid w:val="001803EF"/>
    <w:rsid w:val="00181B26"/>
    <w:rsid w:val="0018407A"/>
    <w:rsid w:val="001952AB"/>
    <w:rsid w:val="001A1047"/>
    <w:rsid w:val="001A512C"/>
    <w:rsid w:val="001B133F"/>
    <w:rsid w:val="001B1AEB"/>
    <w:rsid w:val="001B32DD"/>
    <w:rsid w:val="001B6BAA"/>
    <w:rsid w:val="001B7615"/>
    <w:rsid w:val="001C5C3B"/>
    <w:rsid w:val="001C6459"/>
    <w:rsid w:val="001D472F"/>
    <w:rsid w:val="001E43DF"/>
    <w:rsid w:val="001E4414"/>
    <w:rsid w:val="001F07CA"/>
    <w:rsid w:val="001F4335"/>
    <w:rsid w:val="001F739C"/>
    <w:rsid w:val="001F7BF7"/>
    <w:rsid w:val="00200375"/>
    <w:rsid w:val="00200EF4"/>
    <w:rsid w:val="0021137D"/>
    <w:rsid w:val="0021169E"/>
    <w:rsid w:val="0021200D"/>
    <w:rsid w:val="00220AD6"/>
    <w:rsid w:val="00222FFC"/>
    <w:rsid w:val="00224F6C"/>
    <w:rsid w:val="00225764"/>
    <w:rsid w:val="00234104"/>
    <w:rsid w:val="00236F50"/>
    <w:rsid w:val="00243EB6"/>
    <w:rsid w:val="002440D4"/>
    <w:rsid w:val="002467AF"/>
    <w:rsid w:val="00247BD9"/>
    <w:rsid w:val="0025612A"/>
    <w:rsid w:val="00262333"/>
    <w:rsid w:val="00262E44"/>
    <w:rsid w:val="0026300D"/>
    <w:rsid w:val="00266130"/>
    <w:rsid w:val="00267DC6"/>
    <w:rsid w:val="0027398B"/>
    <w:rsid w:val="0027668D"/>
    <w:rsid w:val="0027724E"/>
    <w:rsid w:val="0027731E"/>
    <w:rsid w:val="002818F4"/>
    <w:rsid w:val="0028389D"/>
    <w:rsid w:val="00283ED2"/>
    <w:rsid w:val="002A0787"/>
    <w:rsid w:val="002A300E"/>
    <w:rsid w:val="002A3064"/>
    <w:rsid w:val="002A38E8"/>
    <w:rsid w:val="002A4498"/>
    <w:rsid w:val="002A4BF8"/>
    <w:rsid w:val="002A6CE8"/>
    <w:rsid w:val="002A781B"/>
    <w:rsid w:val="002B009F"/>
    <w:rsid w:val="002B0CC6"/>
    <w:rsid w:val="002B3A27"/>
    <w:rsid w:val="002B417B"/>
    <w:rsid w:val="002B5B25"/>
    <w:rsid w:val="002B6758"/>
    <w:rsid w:val="002C2B0A"/>
    <w:rsid w:val="002E05B6"/>
    <w:rsid w:val="002F2FC0"/>
    <w:rsid w:val="002F5136"/>
    <w:rsid w:val="002F744A"/>
    <w:rsid w:val="00300C3B"/>
    <w:rsid w:val="0030358C"/>
    <w:rsid w:val="003041B8"/>
    <w:rsid w:val="00305AFD"/>
    <w:rsid w:val="003078A6"/>
    <w:rsid w:val="003421CE"/>
    <w:rsid w:val="00346D8B"/>
    <w:rsid w:val="00347AE0"/>
    <w:rsid w:val="003506E7"/>
    <w:rsid w:val="0035105C"/>
    <w:rsid w:val="00354922"/>
    <w:rsid w:val="003561C9"/>
    <w:rsid w:val="003572A8"/>
    <w:rsid w:val="00370303"/>
    <w:rsid w:val="00374DEA"/>
    <w:rsid w:val="00375232"/>
    <w:rsid w:val="00383944"/>
    <w:rsid w:val="0038467A"/>
    <w:rsid w:val="003858D8"/>
    <w:rsid w:val="003A5A74"/>
    <w:rsid w:val="003B3031"/>
    <w:rsid w:val="003B3351"/>
    <w:rsid w:val="003B5EDC"/>
    <w:rsid w:val="003C2FEF"/>
    <w:rsid w:val="003C48D3"/>
    <w:rsid w:val="003C5793"/>
    <w:rsid w:val="003C78FB"/>
    <w:rsid w:val="003D1218"/>
    <w:rsid w:val="003D3ABD"/>
    <w:rsid w:val="003D74A1"/>
    <w:rsid w:val="003E1AB2"/>
    <w:rsid w:val="00403C09"/>
    <w:rsid w:val="00403FD3"/>
    <w:rsid w:val="00404ECF"/>
    <w:rsid w:val="00436B27"/>
    <w:rsid w:val="004532C3"/>
    <w:rsid w:val="00460E16"/>
    <w:rsid w:val="00471238"/>
    <w:rsid w:val="0047240B"/>
    <w:rsid w:val="00475D06"/>
    <w:rsid w:val="00480E98"/>
    <w:rsid w:val="0048148E"/>
    <w:rsid w:val="00485A97"/>
    <w:rsid w:val="00486B96"/>
    <w:rsid w:val="00490473"/>
    <w:rsid w:val="004923DE"/>
    <w:rsid w:val="004B0D49"/>
    <w:rsid w:val="004B5A66"/>
    <w:rsid w:val="004C3507"/>
    <w:rsid w:val="004D6D66"/>
    <w:rsid w:val="004E4097"/>
    <w:rsid w:val="004E638C"/>
    <w:rsid w:val="004E6CD9"/>
    <w:rsid w:val="004E70C6"/>
    <w:rsid w:val="004F174A"/>
    <w:rsid w:val="004F46FD"/>
    <w:rsid w:val="004F630B"/>
    <w:rsid w:val="00503DB5"/>
    <w:rsid w:val="00507523"/>
    <w:rsid w:val="00513782"/>
    <w:rsid w:val="0051644F"/>
    <w:rsid w:val="0052139F"/>
    <w:rsid w:val="00522B2F"/>
    <w:rsid w:val="00526D1F"/>
    <w:rsid w:val="00534E1B"/>
    <w:rsid w:val="005354FE"/>
    <w:rsid w:val="00536491"/>
    <w:rsid w:val="005364E4"/>
    <w:rsid w:val="00541452"/>
    <w:rsid w:val="00542527"/>
    <w:rsid w:val="00543E22"/>
    <w:rsid w:val="00545449"/>
    <w:rsid w:val="00547E3A"/>
    <w:rsid w:val="005535C7"/>
    <w:rsid w:val="00553621"/>
    <w:rsid w:val="0055561B"/>
    <w:rsid w:val="005657A8"/>
    <w:rsid w:val="00570C07"/>
    <w:rsid w:val="005716D0"/>
    <w:rsid w:val="005727C2"/>
    <w:rsid w:val="00574E85"/>
    <w:rsid w:val="0057725B"/>
    <w:rsid w:val="0057793B"/>
    <w:rsid w:val="0058217A"/>
    <w:rsid w:val="00583034"/>
    <w:rsid w:val="00583933"/>
    <w:rsid w:val="005856EC"/>
    <w:rsid w:val="00590E30"/>
    <w:rsid w:val="005965C3"/>
    <w:rsid w:val="005A0082"/>
    <w:rsid w:val="005A036E"/>
    <w:rsid w:val="005A3098"/>
    <w:rsid w:val="005A448D"/>
    <w:rsid w:val="005A55C4"/>
    <w:rsid w:val="005A6C81"/>
    <w:rsid w:val="005A794D"/>
    <w:rsid w:val="005B374E"/>
    <w:rsid w:val="005B3967"/>
    <w:rsid w:val="005B41D4"/>
    <w:rsid w:val="005B5D69"/>
    <w:rsid w:val="005C3797"/>
    <w:rsid w:val="005C4897"/>
    <w:rsid w:val="005D18BE"/>
    <w:rsid w:val="005D3FA4"/>
    <w:rsid w:val="005D46B3"/>
    <w:rsid w:val="005D7932"/>
    <w:rsid w:val="005E59F5"/>
    <w:rsid w:val="005F246A"/>
    <w:rsid w:val="005F2E53"/>
    <w:rsid w:val="005F33F3"/>
    <w:rsid w:val="0060393F"/>
    <w:rsid w:val="006129D9"/>
    <w:rsid w:val="00613791"/>
    <w:rsid w:val="00617118"/>
    <w:rsid w:val="00617A5C"/>
    <w:rsid w:val="00620A30"/>
    <w:rsid w:val="00621453"/>
    <w:rsid w:val="0062216B"/>
    <w:rsid w:val="006239BB"/>
    <w:rsid w:val="00627199"/>
    <w:rsid w:val="00653194"/>
    <w:rsid w:val="0065704E"/>
    <w:rsid w:val="00662E8F"/>
    <w:rsid w:val="00680D1E"/>
    <w:rsid w:val="0069762B"/>
    <w:rsid w:val="006A394A"/>
    <w:rsid w:val="006A4CAD"/>
    <w:rsid w:val="006A5A83"/>
    <w:rsid w:val="006B1890"/>
    <w:rsid w:val="006B2BD0"/>
    <w:rsid w:val="006B300E"/>
    <w:rsid w:val="006B4A7E"/>
    <w:rsid w:val="006B7162"/>
    <w:rsid w:val="006C21D7"/>
    <w:rsid w:val="006C286C"/>
    <w:rsid w:val="006C4AEA"/>
    <w:rsid w:val="006D2FB1"/>
    <w:rsid w:val="006D661B"/>
    <w:rsid w:val="006D67F8"/>
    <w:rsid w:val="006D74B4"/>
    <w:rsid w:val="006E1ABF"/>
    <w:rsid w:val="006E4959"/>
    <w:rsid w:val="006E5D04"/>
    <w:rsid w:val="006E7882"/>
    <w:rsid w:val="006F53EB"/>
    <w:rsid w:val="006F780E"/>
    <w:rsid w:val="00703E6E"/>
    <w:rsid w:val="007065FD"/>
    <w:rsid w:val="00706C43"/>
    <w:rsid w:val="007105EA"/>
    <w:rsid w:val="00710D19"/>
    <w:rsid w:val="00712C56"/>
    <w:rsid w:val="0071307A"/>
    <w:rsid w:val="00717909"/>
    <w:rsid w:val="00720222"/>
    <w:rsid w:val="00727075"/>
    <w:rsid w:val="00731CB5"/>
    <w:rsid w:val="0073502F"/>
    <w:rsid w:val="00737C05"/>
    <w:rsid w:val="00740370"/>
    <w:rsid w:val="00741CA8"/>
    <w:rsid w:val="0074711A"/>
    <w:rsid w:val="007516BD"/>
    <w:rsid w:val="00765976"/>
    <w:rsid w:val="00770AB5"/>
    <w:rsid w:val="00774368"/>
    <w:rsid w:val="00774D68"/>
    <w:rsid w:val="007771EB"/>
    <w:rsid w:val="0078615D"/>
    <w:rsid w:val="0079196B"/>
    <w:rsid w:val="0079221D"/>
    <w:rsid w:val="007973F3"/>
    <w:rsid w:val="007B330A"/>
    <w:rsid w:val="007C38B6"/>
    <w:rsid w:val="007D4280"/>
    <w:rsid w:val="007D459F"/>
    <w:rsid w:val="007E075E"/>
    <w:rsid w:val="007E16DB"/>
    <w:rsid w:val="007E3C5D"/>
    <w:rsid w:val="007E5879"/>
    <w:rsid w:val="007F263C"/>
    <w:rsid w:val="007F6A8E"/>
    <w:rsid w:val="00801F17"/>
    <w:rsid w:val="008032DB"/>
    <w:rsid w:val="00803590"/>
    <w:rsid w:val="008061EB"/>
    <w:rsid w:val="008113AC"/>
    <w:rsid w:val="00812ABE"/>
    <w:rsid w:val="00813F0D"/>
    <w:rsid w:val="008176E1"/>
    <w:rsid w:val="00823844"/>
    <w:rsid w:val="00830939"/>
    <w:rsid w:val="008350CD"/>
    <w:rsid w:val="00836B42"/>
    <w:rsid w:val="00837951"/>
    <w:rsid w:val="008403B7"/>
    <w:rsid w:val="00841BA5"/>
    <w:rsid w:val="008427F3"/>
    <w:rsid w:val="00851E13"/>
    <w:rsid w:val="008550BC"/>
    <w:rsid w:val="00856BBD"/>
    <w:rsid w:val="00861DD8"/>
    <w:rsid w:val="008627A6"/>
    <w:rsid w:val="008644B1"/>
    <w:rsid w:val="00870DF6"/>
    <w:rsid w:val="0089235D"/>
    <w:rsid w:val="008A5857"/>
    <w:rsid w:val="008B0578"/>
    <w:rsid w:val="008B0DA7"/>
    <w:rsid w:val="008B1647"/>
    <w:rsid w:val="008B36CF"/>
    <w:rsid w:val="008B562A"/>
    <w:rsid w:val="008B6530"/>
    <w:rsid w:val="008C5060"/>
    <w:rsid w:val="008C6C3D"/>
    <w:rsid w:val="008D0522"/>
    <w:rsid w:val="008E7290"/>
    <w:rsid w:val="008E75AD"/>
    <w:rsid w:val="008F08C3"/>
    <w:rsid w:val="008F0BA8"/>
    <w:rsid w:val="008F5469"/>
    <w:rsid w:val="008F566B"/>
    <w:rsid w:val="00903939"/>
    <w:rsid w:val="009058C4"/>
    <w:rsid w:val="00917632"/>
    <w:rsid w:val="00921DD1"/>
    <w:rsid w:val="0092696A"/>
    <w:rsid w:val="009330F0"/>
    <w:rsid w:val="00933646"/>
    <w:rsid w:val="009351B7"/>
    <w:rsid w:val="009352E9"/>
    <w:rsid w:val="009358CD"/>
    <w:rsid w:val="00936DB5"/>
    <w:rsid w:val="00945865"/>
    <w:rsid w:val="00952CAD"/>
    <w:rsid w:val="00954770"/>
    <w:rsid w:val="00955AD2"/>
    <w:rsid w:val="009664C5"/>
    <w:rsid w:val="009678D6"/>
    <w:rsid w:val="00976555"/>
    <w:rsid w:val="00977FF5"/>
    <w:rsid w:val="00980BFC"/>
    <w:rsid w:val="009859D5"/>
    <w:rsid w:val="00992199"/>
    <w:rsid w:val="00996CBA"/>
    <w:rsid w:val="009A0F23"/>
    <w:rsid w:val="009A6F31"/>
    <w:rsid w:val="009B31E0"/>
    <w:rsid w:val="009C03F3"/>
    <w:rsid w:val="009C60A5"/>
    <w:rsid w:val="009D2FEF"/>
    <w:rsid w:val="009D6D34"/>
    <w:rsid w:val="009D7C03"/>
    <w:rsid w:val="009E1D52"/>
    <w:rsid w:val="009E6F7F"/>
    <w:rsid w:val="009F35AA"/>
    <w:rsid w:val="00A0378A"/>
    <w:rsid w:val="00A11782"/>
    <w:rsid w:val="00A11ADE"/>
    <w:rsid w:val="00A11E5B"/>
    <w:rsid w:val="00A147A1"/>
    <w:rsid w:val="00A14A94"/>
    <w:rsid w:val="00A17304"/>
    <w:rsid w:val="00A24F69"/>
    <w:rsid w:val="00A27150"/>
    <w:rsid w:val="00A328F3"/>
    <w:rsid w:val="00A34C53"/>
    <w:rsid w:val="00A37ED2"/>
    <w:rsid w:val="00A52A2D"/>
    <w:rsid w:val="00A61349"/>
    <w:rsid w:val="00A671E3"/>
    <w:rsid w:val="00A72381"/>
    <w:rsid w:val="00A72485"/>
    <w:rsid w:val="00AA090E"/>
    <w:rsid w:val="00AA188B"/>
    <w:rsid w:val="00AA1965"/>
    <w:rsid w:val="00AA3A8F"/>
    <w:rsid w:val="00AA5496"/>
    <w:rsid w:val="00AB0637"/>
    <w:rsid w:val="00AB267C"/>
    <w:rsid w:val="00AB372F"/>
    <w:rsid w:val="00AB4F1E"/>
    <w:rsid w:val="00AC50DB"/>
    <w:rsid w:val="00AC62F4"/>
    <w:rsid w:val="00AC739F"/>
    <w:rsid w:val="00AD104F"/>
    <w:rsid w:val="00AD1867"/>
    <w:rsid w:val="00AD2E3D"/>
    <w:rsid w:val="00AD333D"/>
    <w:rsid w:val="00AE4184"/>
    <w:rsid w:val="00AE4AFB"/>
    <w:rsid w:val="00AF1FA6"/>
    <w:rsid w:val="00AF35F1"/>
    <w:rsid w:val="00AF41E7"/>
    <w:rsid w:val="00B01F91"/>
    <w:rsid w:val="00B15D06"/>
    <w:rsid w:val="00B17461"/>
    <w:rsid w:val="00B20867"/>
    <w:rsid w:val="00B22EA5"/>
    <w:rsid w:val="00B31F3B"/>
    <w:rsid w:val="00B32372"/>
    <w:rsid w:val="00B33B15"/>
    <w:rsid w:val="00B33D15"/>
    <w:rsid w:val="00B33E4D"/>
    <w:rsid w:val="00B3594D"/>
    <w:rsid w:val="00B44D46"/>
    <w:rsid w:val="00B544AE"/>
    <w:rsid w:val="00B54945"/>
    <w:rsid w:val="00B566BD"/>
    <w:rsid w:val="00B60392"/>
    <w:rsid w:val="00B61FA0"/>
    <w:rsid w:val="00B6775B"/>
    <w:rsid w:val="00B72BB7"/>
    <w:rsid w:val="00B76DF1"/>
    <w:rsid w:val="00B870CE"/>
    <w:rsid w:val="00B93FEE"/>
    <w:rsid w:val="00BA1A6E"/>
    <w:rsid w:val="00BA1CAC"/>
    <w:rsid w:val="00BA6B01"/>
    <w:rsid w:val="00BA717F"/>
    <w:rsid w:val="00BB37D4"/>
    <w:rsid w:val="00BB7A75"/>
    <w:rsid w:val="00BC4E1D"/>
    <w:rsid w:val="00BC69CA"/>
    <w:rsid w:val="00BC76D1"/>
    <w:rsid w:val="00BD17CB"/>
    <w:rsid w:val="00BD3541"/>
    <w:rsid w:val="00BD657E"/>
    <w:rsid w:val="00BE3BF6"/>
    <w:rsid w:val="00BF2664"/>
    <w:rsid w:val="00C00150"/>
    <w:rsid w:val="00C013C3"/>
    <w:rsid w:val="00C05C49"/>
    <w:rsid w:val="00C078AE"/>
    <w:rsid w:val="00C14728"/>
    <w:rsid w:val="00C1501B"/>
    <w:rsid w:val="00C16E88"/>
    <w:rsid w:val="00C17B07"/>
    <w:rsid w:val="00C23F38"/>
    <w:rsid w:val="00C27022"/>
    <w:rsid w:val="00C351EA"/>
    <w:rsid w:val="00C41130"/>
    <w:rsid w:val="00C46D29"/>
    <w:rsid w:val="00C53F13"/>
    <w:rsid w:val="00C63F5F"/>
    <w:rsid w:val="00C64E1D"/>
    <w:rsid w:val="00C662A3"/>
    <w:rsid w:val="00C67867"/>
    <w:rsid w:val="00C67A84"/>
    <w:rsid w:val="00C80747"/>
    <w:rsid w:val="00C81D13"/>
    <w:rsid w:val="00C82DED"/>
    <w:rsid w:val="00C8324F"/>
    <w:rsid w:val="00C8342A"/>
    <w:rsid w:val="00C85111"/>
    <w:rsid w:val="00C872E8"/>
    <w:rsid w:val="00C90C48"/>
    <w:rsid w:val="00C93CF8"/>
    <w:rsid w:val="00C962CE"/>
    <w:rsid w:val="00CA1FA4"/>
    <w:rsid w:val="00CA23EC"/>
    <w:rsid w:val="00CA2C4F"/>
    <w:rsid w:val="00CA7246"/>
    <w:rsid w:val="00CB0FD7"/>
    <w:rsid w:val="00CB1204"/>
    <w:rsid w:val="00CB1EA4"/>
    <w:rsid w:val="00CB698F"/>
    <w:rsid w:val="00CC31F3"/>
    <w:rsid w:val="00CC35B6"/>
    <w:rsid w:val="00CD1582"/>
    <w:rsid w:val="00CD25BB"/>
    <w:rsid w:val="00CE4DFB"/>
    <w:rsid w:val="00CF2C64"/>
    <w:rsid w:val="00CF4D5E"/>
    <w:rsid w:val="00CF6989"/>
    <w:rsid w:val="00CF6D71"/>
    <w:rsid w:val="00D0389C"/>
    <w:rsid w:val="00D10602"/>
    <w:rsid w:val="00D12C7F"/>
    <w:rsid w:val="00D17AF5"/>
    <w:rsid w:val="00D17DB6"/>
    <w:rsid w:val="00D20611"/>
    <w:rsid w:val="00D21309"/>
    <w:rsid w:val="00D269C2"/>
    <w:rsid w:val="00D349CC"/>
    <w:rsid w:val="00D35C05"/>
    <w:rsid w:val="00D37EC8"/>
    <w:rsid w:val="00D441E9"/>
    <w:rsid w:val="00D528EF"/>
    <w:rsid w:val="00D56730"/>
    <w:rsid w:val="00D57059"/>
    <w:rsid w:val="00D57200"/>
    <w:rsid w:val="00D65063"/>
    <w:rsid w:val="00D65270"/>
    <w:rsid w:val="00D67FB0"/>
    <w:rsid w:val="00D7089C"/>
    <w:rsid w:val="00D74123"/>
    <w:rsid w:val="00D74378"/>
    <w:rsid w:val="00D76CE0"/>
    <w:rsid w:val="00D840B0"/>
    <w:rsid w:val="00D848A4"/>
    <w:rsid w:val="00D84A82"/>
    <w:rsid w:val="00D92EEB"/>
    <w:rsid w:val="00DA05AA"/>
    <w:rsid w:val="00DA08EB"/>
    <w:rsid w:val="00DA096D"/>
    <w:rsid w:val="00DA0CB2"/>
    <w:rsid w:val="00DA4144"/>
    <w:rsid w:val="00DB0361"/>
    <w:rsid w:val="00DC0AF2"/>
    <w:rsid w:val="00DC1081"/>
    <w:rsid w:val="00DD0E7A"/>
    <w:rsid w:val="00DD495D"/>
    <w:rsid w:val="00DD64A9"/>
    <w:rsid w:val="00DE4D22"/>
    <w:rsid w:val="00DE53E4"/>
    <w:rsid w:val="00DF372F"/>
    <w:rsid w:val="00DF6E4D"/>
    <w:rsid w:val="00E104C8"/>
    <w:rsid w:val="00E159B7"/>
    <w:rsid w:val="00E26277"/>
    <w:rsid w:val="00E405AC"/>
    <w:rsid w:val="00E60A6A"/>
    <w:rsid w:val="00E61200"/>
    <w:rsid w:val="00E679B3"/>
    <w:rsid w:val="00E72F57"/>
    <w:rsid w:val="00E7354E"/>
    <w:rsid w:val="00E77143"/>
    <w:rsid w:val="00E7759F"/>
    <w:rsid w:val="00E82514"/>
    <w:rsid w:val="00E833A8"/>
    <w:rsid w:val="00E863B4"/>
    <w:rsid w:val="00E86806"/>
    <w:rsid w:val="00E8782E"/>
    <w:rsid w:val="00E9179E"/>
    <w:rsid w:val="00E922A0"/>
    <w:rsid w:val="00E9675C"/>
    <w:rsid w:val="00EA607F"/>
    <w:rsid w:val="00EA6E4F"/>
    <w:rsid w:val="00EB5372"/>
    <w:rsid w:val="00EB5CC3"/>
    <w:rsid w:val="00EC68BA"/>
    <w:rsid w:val="00ED01DC"/>
    <w:rsid w:val="00ED17D9"/>
    <w:rsid w:val="00ED270A"/>
    <w:rsid w:val="00EE11B4"/>
    <w:rsid w:val="00EF6D43"/>
    <w:rsid w:val="00F03E15"/>
    <w:rsid w:val="00F1040E"/>
    <w:rsid w:val="00F112C6"/>
    <w:rsid w:val="00F123CF"/>
    <w:rsid w:val="00F163B6"/>
    <w:rsid w:val="00F174BF"/>
    <w:rsid w:val="00F228B5"/>
    <w:rsid w:val="00F22E3D"/>
    <w:rsid w:val="00F22E45"/>
    <w:rsid w:val="00F26A84"/>
    <w:rsid w:val="00F30E3E"/>
    <w:rsid w:val="00F321DC"/>
    <w:rsid w:val="00F3356C"/>
    <w:rsid w:val="00F345C5"/>
    <w:rsid w:val="00F34EBD"/>
    <w:rsid w:val="00F378E5"/>
    <w:rsid w:val="00F40A35"/>
    <w:rsid w:val="00F41A7A"/>
    <w:rsid w:val="00F420E8"/>
    <w:rsid w:val="00F421B0"/>
    <w:rsid w:val="00F517E2"/>
    <w:rsid w:val="00F519FB"/>
    <w:rsid w:val="00F521A6"/>
    <w:rsid w:val="00F53592"/>
    <w:rsid w:val="00F545C1"/>
    <w:rsid w:val="00F61B47"/>
    <w:rsid w:val="00F63F10"/>
    <w:rsid w:val="00F67395"/>
    <w:rsid w:val="00F72A01"/>
    <w:rsid w:val="00F74C55"/>
    <w:rsid w:val="00F8295B"/>
    <w:rsid w:val="00F87268"/>
    <w:rsid w:val="00F91164"/>
    <w:rsid w:val="00F92551"/>
    <w:rsid w:val="00F9255F"/>
    <w:rsid w:val="00F93499"/>
    <w:rsid w:val="00FA4EB5"/>
    <w:rsid w:val="00FB5802"/>
    <w:rsid w:val="00FB6782"/>
    <w:rsid w:val="00FC0B7A"/>
    <w:rsid w:val="00FC2C85"/>
    <w:rsid w:val="00FC3C4B"/>
    <w:rsid w:val="00FC4E5D"/>
    <w:rsid w:val="00FC50FE"/>
    <w:rsid w:val="00FE077C"/>
    <w:rsid w:val="00FE2C8D"/>
    <w:rsid w:val="00FE76F6"/>
    <w:rsid w:val="00FF0555"/>
    <w:rsid w:val="00FF23DB"/>
    <w:rsid w:val="00FF2A30"/>
    <w:rsid w:val="00FF767A"/>
    <w:rsid w:val="00FF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2F8DE"/>
  <w15:docId w15:val="{26017FA4-1D8E-4BB5-9340-820E1CDC3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298"/>
  </w:style>
  <w:style w:type="paragraph" w:styleId="Nagwek1">
    <w:name w:val="heading 1"/>
    <w:basedOn w:val="Normalny"/>
    <w:next w:val="Normalny"/>
    <w:link w:val="Nagwek1Znak"/>
    <w:uiPriority w:val="9"/>
    <w:qFormat/>
    <w:rsid w:val="005657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46FD"/>
    <w:pPr>
      <w:autoSpaceDE w:val="0"/>
      <w:autoSpaceDN w:val="0"/>
      <w:spacing w:after="0" w:line="240" w:lineRule="auto"/>
      <w:jc w:val="both"/>
      <w:outlineLvl w:val="1"/>
    </w:pPr>
    <w:rPr>
      <w:rFonts w:ascii="Arial Narrow" w:eastAsia="Times New Roman" w:hAnsi="Arial Narrow" w:cs="Arial Narrow"/>
      <w:b/>
      <w:bCs/>
      <w:sz w:val="24"/>
      <w:szCs w:val="24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0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24E"/>
  </w:style>
  <w:style w:type="paragraph" w:styleId="Stopka">
    <w:name w:val="footer"/>
    <w:basedOn w:val="Normalny"/>
    <w:link w:val="StopkaZnak"/>
    <w:uiPriority w:val="99"/>
    <w:unhideWhenUsed/>
    <w:rsid w:val="0027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24E"/>
  </w:style>
  <w:style w:type="paragraph" w:styleId="Akapitzlist">
    <w:name w:val="List Paragraph"/>
    <w:basedOn w:val="Normalny"/>
    <w:uiPriority w:val="34"/>
    <w:qFormat/>
    <w:rsid w:val="000A1A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4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AE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4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4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4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4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42A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F46FD"/>
    <w:rPr>
      <w:rFonts w:ascii="Arial Narrow" w:eastAsia="Times New Roman" w:hAnsi="Arial Narrow" w:cs="Arial Narrow"/>
      <w:b/>
      <w:bCs/>
      <w:sz w:val="24"/>
      <w:szCs w:val="24"/>
      <w:lang w:val="en-GB" w:eastAsia="pl-PL"/>
    </w:rPr>
  </w:style>
  <w:style w:type="paragraph" w:customStyle="1" w:styleId="standard">
    <w:name w:val="standard"/>
    <w:basedOn w:val="Normalny"/>
    <w:rsid w:val="000D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D0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4B0D49"/>
    <w:pPr>
      <w:spacing w:before="120" w:after="120" w:line="240" w:lineRule="auto"/>
      <w:ind w:left="289" w:hanging="289"/>
      <w:jc w:val="both"/>
    </w:pPr>
    <w:rPr>
      <w:rFonts w:ascii="Arial" w:eastAsia="Times New Roman" w:hAnsi="Arial" w:cs="Arial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B0D49"/>
    <w:rPr>
      <w:rFonts w:ascii="Arial" w:eastAsia="Times New Roman" w:hAnsi="Arial" w:cs="Arial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E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4E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4E0C"/>
    <w:rPr>
      <w:vertAlign w:val="superscript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014E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014E0C"/>
    <w:rPr>
      <w:sz w:val="20"/>
      <w:szCs w:val="20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semiHidden/>
    <w:unhideWhenUsed/>
    <w:rsid w:val="00014E0C"/>
    <w:rPr>
      <w:vertAlign w:val="superscript"/>
    </w:rPr>
  </w:style>
  <w:style w:type="paragraph" w:customStyle="1" w:styleId="Default">
    <w:name w:val="Default"/>
    <w:rsid w:val="00014E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8029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358CD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D1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657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112B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4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cbr.gov.pl/programy-krajowe/innotech/publikacje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DDF28-1163-4119-800D-C465AE591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1641</Words>
  <Characters>9849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Górecka</dc:creator>
  <cp:lastModifiedBy>Szymon Iwańczuk</cp:lastModifiedBy>
  <cp:revision>2</cp:revision>
  <cp:lastPrinted>2020-04-15T11:53:00Z</cp:lastPrinted>
  <dcterms:created xsi:type="dcterms:W3CDTF">2024-09-02T10:10:00Z</dcterms:created>
  <dcterms:modified xsi:type="dcterms:W3CDTF">2024-09-02T10:10:00Z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7,8,9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K1-Informacja Opublikowana (Public)</vt:lpwstr>
  </property>
  <property fmtid="{D5CDD505-2E9C-101B-9397-08002B2CF9AE}" pid="5" name="MSIP_Label_46723740-be9a-4fd0-bd11-8f09a2f8d61a_Enabled">
    <vt:lpwstr>true</vt:lpwstr>
  </property>
  <property fmtid="{D5CDD505-2E9C-101B-9397-08002B2CF9AE}" pid="6" name="MSIP_Label_46723740-be9a-4fd0-bd11-8f09a2f8d61a_SetDate">
    <vt:lpwstr>2024-08-23T13:23:09Z</vt:lpwstr>
  </property>
  <property fmtid="{D5CDD505-2E9C-101B-9397-08002B2CF9AE}" pid="7" name="MSIP_Label_46723740-be9a-4fd0-bd11-8f09a2f8d61a_Method">
    <vt:lpwstr>Privileged</vt:lpwstr>
  </property>
  <property fmtid="{D5CDD505-2E9C-101B-9397-08002B2CF9AE}" pid="8" name="MSIP_Label_46723740-be9a-4fd0-bd11-8f09a2f8d61a_Name">
    <vt:lpwstr>K1-Informacja Opublikowana</vt:lpwstr>
  </property>
  <property fmtid="{D5CDD505-2E9C-101B-9397-08002B2CF9AE}" pid="9" name="MSIP_Label_46723740-be9a-4fd0-bd11-8f09a2f8d61a_SiteId">
    <vt:lpwstr>114511be-be5b-44a7-b2ab-a51e832dea9d</vt:lpwstr>
  </property>
  <property fmtid="{D5CDD505-2E9C-101B-9397-08002B2CF9AE}" pid="10" name="MSIP_Label_46723740-be9a-4fd0-bd11-8f09a2f8d61a_ActionId">
    <vt:lpwstr>afa43774-c256-404b-a239-361dc2587319</vt:lpwstr>
  </property>
  <property fmtid="{D5CDD505-2E9C-101B-9397-08002B2CF9AE}" pid="11" name="MSIP_Label_46723740-be9a-4fd0-bd11-8f09a2f8d61a_ContentBits">
    <vt:lpwstr>2</vt:lpwstr>
  </property>
</Properties>
</file>